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8C26A" w14:textId="77777777" w:rsidR="0080560D" w:rsidRDefault="0080560D" w:rsidP="00BF7A31">
      <w:pPr>
        <w:spacing w:line="269" w:lineRule="auto"/>
        <w:jc w:val="center"/>
        <w:rPr>
          <w:b/>
          <w:sz w:val="28"/>
          <w:szCs w:val="28"/>
        </w:rPr>
      </w:pPr>
      <w:r>
        <w:rPr>
          <w:b/>
          <w:sz w:val="28"/>
          <w:szCs w:val="28"/>
        </w:rPr>
        <w:t>PHỤ LỤC II</w:t>
      </w:r>
    </w:p>
    <w:p w14:paraId="65272184" w14:textId="77777777" w:rsidR="00652FFD" w:rsidRDefault="0080560D" w:rsidP="00BF7A31">
      <w:pPr>
        <w:spacing w:line="269" w:lineRule="auto"/>
        <w:jc w:val="center"/>
        <w:rPr>
          <w:b/>
          <w:sz w:val="28"/>
          <w:szCs w:val="28"/>
        </w:rPr>
      </w:pPr>
      <w:r w:rsidRPr="00DF050A">
        <w:rPr>
          <w:b/>
          <w:sz w:val="28"/>
          <w:szCs w:val="28"/>
        </w:rPr>
        <w:t xml:space="preserve">DANH MỤC CÁC QUY ĐỊNH CỦA PHÁP LUẬT VIỆT NAM HIỆN HÀNH LIÊN QUAN </w:t>
      </w:r>
    </w:p>
    <w:p w14:paraId="293DA9F5" w14:textId="77777777" w:rsidR="0080560D" w:rsidRDefault="0080560D" w:rsidP="00BF7A31">
      <w:pPr>
        <w:spacing w:line="269" w:lineRule="auto"/>
        <w:jc w:val="center"/>
        <w:rPr>
          <w:b/>
          <w:sz w:val="28"/>
          <w:szCs w:val="28"/>
        </w:rPr>
      </w:pPr>
      <w:r w:rsidRPr="00DF050A">
        <w:rPr>
          <w:b/>
          <w:sz w:val="28"/>
          <w:szCs w:val="28"/>
        </w:rPr>
        <w:t>ĐẾN PHÒNG, CHỐNG TRA TẤN, ĐỐI XỬ, TRỪNG PHẠT TÀN BẠO, VÔ NHÂN ĐẠO, HẠ NHỤC CON NGƯỜI</w:t>
      </w:r>
    </w:p>
    <w:p w14:paraId="3DADF026" w14:textId="77777777" w:rsidR="0011060A" w:rsidRPr="00DF050A" w:rsidRDefault="0011060A" w:rsidP="00BF7A31">
      <w:pPr>
        <w:spacing w:line="269" w:lineRule="auto"/>
        <w:jc w:val="both"/>
        <w:rPr>
          <w:b/>
          <w:sz w:val="28"/>
          <w:szCs w:val="28"/>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0" w:author="Admin" w:date="2024-02-29T14:37:00Z" w16du:dateUtc="2024-02-29T07:37:00Z">
          <w:tblPr>
            <w:tblW w:w="154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126"/>
        <w:gridCol w:w="2269"/>
        <w:gridCol w:w="10773"/>
        <w:tblGridChange w:id="1">
          <w:tblGrid>
            <w:gridCol w:w="2126"/>
            <w:gridCol w:w="2269"/>
            <w:gridCol w:w="11057"/>
          </w:tblGrid>
        </w:tblGridChange>
      </w:tblGrid>
      <w:tr w:rsidR="005B2EA4" w:rsidRPr="00652FFD" w14:paraId="2A675116" w14:textId="77777777" w:rsidTr="0048774C">
        <w:tc>
          <w:tcPr>
            <w:tcW w:w="2126" w:type="dxa"/>
            <w:shd w:val="clear" w:color="auto" w:fill="auto"/>
            <w:vAlign w:val="center"/>
            <w:tcPrChange w:id="2" w:author="Admin" w:date="2024-02-29T14:37:00Z" w16du:dateUtc="2024-02-29T07:37:00Z">
              <w:tcPr>
                <w:tcW w:w="2126" w:type="dxa"/>
                <w:shd w:val="clear" w:color="auto" w:fill="auto"/>
                <w:vAlign w:val="center"/>
              </w:tcPr>
            </w:tcPrChange>
          </w:tcPr>
          <w:p w14:paraId="54E2BAF8" w14:textId="77777777" w:rsidR="005B2EA4" w:rsidRPr="005B2EA4" w:rsidRDefault="005B2EA4" w:rsidP="005B2EA4">
            <w:pPr>
              <w:spacing w:line="269" w:lineRule="auto"/>
              <w:jc w:val="center"/>
              <w:rPr>
                <w:b/>
                <w:sz w:val="26"/>
                <w:szCs w:val="26"/>
              </w:rPr>
            </w:pPr>
            <w:r w:rsidRPr="005B2EA4">
              <w:rPr>
                <w:b/>
                <w:sz w:val="26"/>
                <w:szCs w:val="26"/>
              </w:rPr>
              <w:t>Tên văn bản pháp luật</w:t>
            </w:r>
          </w:p>
        </w:tc>
        <w:tc>
          <w:tcPr>
            <w:tcW w:w="2269" w:type="dxa"/>
            <w:shd w:val="clear" w:color="auto" w:fill="auto"/>
            <w:vAlign w:val="center"/>
            <w:tcPrChange w:id="3" w:author="Admin" w:date="2024-02-29T14:37:00Z" w16du:dateUtc="2024-02-29T07:37:00Z">
              <w:tcPr>
                <w:tcW w:w="2269" w:type="dxa"/>
                <w:shd w:val="clear" w:color="auto" w:fill="auto"/>
                <w:vAlign w:val="center"/>
              </w:tcPr>
            </w:tcPrChange>
          </w:tcPr>
          <w:p w14:paraId="192B9BC8" w14:textId="77777777" w:rsidR="005B2EA4" w:rsidRPr="00652FFD" w:rsidRDefault="005B2EA4" w:rsidP="00BF7A31">
            <w:pPr>
              <w:spacing w:line="269" w:lineRule="auto"/>
              <w:jc w:val="center"/>
              <w:rPr>
                <w:b/>
                <w:sz w:val="26"/>
                <w:szCs w:val="26"/>
              </w:rPr>
            </w:pPr>
            <w:r w:rsidRPr="00652FFD">
              <w:rPr>
                <w:b/>
                <w:sz w:val="26"/>
                <w:szCs w:val="26"/>
              </w:rPr>
              <w:t>Điều, Khoản</w:t>
            </w:r>
          </w:p>
          <w:p w14:paraId="3903F969" w14:textId="77777777" w:rsidR="005B2EA4" w:rsidRPr="00652FFD" w:rsidRDefault="005B2EA4" w:rsidP="00BF7A31">
            <w:pPr>
              <w:spacing w:line="269" w:lineRule="auto"/>
              <w:jc w:val="center"/>
              <w:rPr>
                <w:b/>
                <w:sz w:val="26"/>
                <w:szCs w:val="26"/>
              </w:rPr>
            </w:pPr>
            <w:r w:rsidRPr="00652FFD">
              <w:rPr>
                <w:b/>
                <w:sz w:val="26"/>
                <w:szCs w:val="26"/>
              </w:rPr>
              <w:t>quy định</w:t>
            </w:r>
          </w:p>
        </w:tc>
        <w:tc>
          <w:tcPr>
            <w:tcW w:w="10773" w:type="dxa"/>
            <w:shd w:val="clear" w:color="auto" w:fill="auto"/>
            <w:vAlign w:val="center"/>
            <w:tcPrChange w:id="4" w:author="Admin" w:date="2024-02-29T14:37:00Z" w16du:dateUtc="2024-02-29T07:37:00Z">
              <w:tcPr>
                <w:tcW w:w="11057" w:type="dxa"/>
                <w:shd w:val="clear" w:color="auto" w:fill="auto"/>
                <w:vAlign w:val="center"/>
              </w:tcPr>
            </w:tcPrChange>
          </w:tcPr>
          <w:p w14:paraId="6883FBFF" w14:textId="77777777" w:rsidR="005B2EA4" w:rsidRPr="00652FFD" w:rsidRDefault="005B2EA4" w:rsidP="00BF7A31">
            <w:pPr>
              <w:spacing w:line="269" w:lineRule="auto"/>
              <w:jc w:val="center"/>
              <w:rPr>
                <w:b/>
                <w:sz w:val="26"/>
                <w:szCs w:val="26"/>
              </w:rPr>
            </w:pPr>
            <w:r w:rsidRPr="00652FFD">
              <w:rPr>
                <w:b/>
                <w:sz w:val="26"/>
                <w:szCs w:val="26"/>
              </w:rPr>
              <w:t>Trích dẫn nội dung</w:t>
            </w:r>
          </w:p>
        </w:tc>
      </w:tr>
      <w:tr w:rsidR="005B2EA4" w:rsidRPr="00652FFD" w14:paraId="7B0EEB03" w14:textId="77777777" w:rsidTr="0048774C">
        <w:tc>
          <w:tcPr>
            <w:tcW w:w="2126" w:type="dxa"/>
            <w:vMerge w:val="restart"/>
            <w:shd w:val="clear" w:color="auto" w:fill="auto"/>
            <w:tcPrChange w:id="5" w:author="Admin" w:date="2024-02-29T14:37:00Z" w16du:dateUtc="2024-02-29T07:37:00Z">
              <w:tcPr>
                <w:tcW w:w="2126" w:type="dxa"/>
                <w:vMerge w:val="restart"/>
                <w:shd w:val="clear" w:color="auto" w:fill="auto"/>
              </w:tcPr>
            </w:tcPrChange>
          </w:tcPr>
          <w:p w14:paraId="589E7E99" w14:textId="77777777" w:rsidR="005B2EA4" w:rsidRPr="005B2EA4" w:rsidRDefault="005B2EA4" w:rsidP="005B2EA4">
            <w:pPr>
              <w:spacing w:line="269" w:lineRule="auto"/>
              <w:jc w:val="center"/>
              <w:rPr>
                <w:b/>
                <w:sz w:val="26"/>
                <w:szCs w:val="26"/>
              </w:rPr>
            </w:pPr>
            <w:r w:rsidRPr="005B2EA4">
              <w:rPr>
                <w:b/>
                <w:sz w:val="26"/>
                <w:szCs w:val="26"/>
              </w:rPr>
              <w:t>1. Hiến pháp năm 2013</w:t>
            </w:r>
          </w:p>
        </w:tc>
        <w:tc>
          <w:tcPr>
            <w:tcW w:w="2269" w:type="dxa"/>
            <w:shd w:val="clear" w:color="auto" w:fill="auto"/>
            <w:tcPrChange w:id="6" w:author="Admin" w:date="2024-02-29T14:37:00Z" w16du:dateUtc="2024-02-29T07:37:00Z">
              <w:tcPr>
                <w:tcW w:w="2269" w:type="dxa"/>
                <w:shd w:val="clear" w:color="auto" w:fill="auto"/>
              </w:tcPr>
            </w:tcPrChange>
          </w:tcPr>
          <w:p w14:paraId="536BA9F8" w14:textId="77777777" w:rsidR="005B2EA4" w:rsidRPr="00652FFD" w:rsidRDefault="005B2EA4" w:rsidP="00BF7A31">
            <w:pPr>
              <w:spacing w:line="269" w:lineRule="auto"/>
              <w:jc w:val="center"/>
              <w:rPr>
                <w:sz w:val="26"/>
                <w:szCs w:val="26"/>
              </w:rPr>
            </w:pPr>
            <w:r w:rsidRPr="00652FFD">
              <w:rPr>
                <w:sz w:val="26"/>
                <w:szCs w:val="26"/>
              </w:rPr>
              <w:t>Điều 19</w:t>
            </w:r>
          </w:p>
        </w:tc>
        <w:tc>
          <w:tcPr>
            <w:tcW w:w="10773" w:type="dxa"/>
            <w:shd w:val="clear" w:color="auto" w:fill="auto"/>
            <w:tcPrChange w:id="7" w:author="Admin" w:date="2024-02-29T14:37:00Z" w16du:dateUtc="2024-02-29T07:37:00Z">
              <w:tcPr>
                <w:tcW w:w="11057" w:type="dxa"/>
                <w:shd w:val="clear" w:color="auto" w:fill="auto"/>
              </w:tcPr>
            </w:tcPrChange>
          </w:tcPr>
          <w:p w14:paraId="646468A2" w14:textId="77777777" w:rsidR="005B2EA4" w:rsidRPr="00652FFD" w:rsidRDefault="005B2EA4" w:rsidP="00BF7A31">
            <w:pPr>
              <w:spacing w:line="269" w:lineRule="auto"/>
              <w:jc w:val="both"/>
              <w:rPr>
                <w:i/>
                <w:sz w:val="26"/>
                <w:szCs w:val="26"/>
              </w:rPr>
            </w:pPr>
            <w:r w:rsidRPr="00652FFD">
              <w:rPr>
                <w:i/>
                <w:sz w:val="26"/>
                <w:szCs w:val="26"/>
                <w:shd w:val="clear" w:color="auto" w:fill="FFFFFF"/>
              </w:rPr>
              <w:t>- “</w:t>
            </w:r>
            <w:r w:rsidRPr="00652FFD">
              <w:rPr>
                <w:i/>
                <w:sz w:val="26"/>
                <w:szCs w:val="26"/>
              </w:rPr>
              <w:t xml:space="preserve">Mọi người có quyền sống. Tính mạng con người được pháp luật bảo hộ. Không ai bị tước đoạt tính mạng trái luật.” </w:t>
            </w:r>
          </w:p>
        </w:tc>
      </w:tr>
      <w:tr w:rsidR="005B2EA4" w:rsidRPr="00652FFD" w14:paraId="1E07C72C" w14:textId="77777777" w:rsidTr="0048774C">
        <w:tc>
          <w:tcPr>
            <w:tcW w:w="2126" w:type="dxa"/>
            <w:vMerge/>
            <w:shd w:val="clear" w:color="auto" w:fill="auto"/>
            <w:tcPrChange w:id="8" w:author="Admin" w:date="2024-02-29T14:37:00Z" w16du:dateUtc="2024-02-29T07:37:00Z">
              <w:tcPr>
                <w:tcW w:w="2126" w:type="dxa"/>
                <w:vMerge/>
                <w:shd w:val="clear" w:color="auto" w:fill="auto"/>
              </w:tcPr>
            </w:tcPrChange>
          </w:tcPr>
          <w:p w14:paraId="065ABBF8" w14:textId="77777777" w:rsidR="005B2EA4" w:rsidRPr="005B2EA4" w:rsidRDefault="005B2EA4" w:rsidP="005B2EA4">
            <w:pPr>
              <w:spacing w:line="269" w:lineRule="auto"/>
              <w:jc w:val="center"/>
              <w:rPr>
                <w:b/>
                <w:sz w:val="26"/>
                <w:szCs w:val="26"/>
              </w:rPr>
            </w:pPr>
          </w:p>
        </w:tc>
        <w:tc>
          <w:tcPr>
            <w:tcW w:w="2269" w:type="dxa"/>
            <w:shd w:val="clear" w:color="auto" w:fill="auto"/>
            <w:tcPrChange w:id="9" w:author="Admin" w:date="2024-02-29T14:37:00Z" w16du:dateUtc="2024-02-29T07:37:00Z">
              <w:tcPr>
                <w:tcW w:w="2269" w:type="dxa"/>
                <w:shd w:val="clear" w:color="auto" w:fill="auto"/>
              </w:tcPr>
            </w:tcPrChange>
          </w:tcPr>
          <w:p w14:paraId="61E9BF88" w14:textId="77777777" w:rsidR="005B2EA4" w:rsidRPr="00652FFD" w:rsidRDefault="005B2EA4" w:rsidP="00BF7A31">
            <w:pPr>
              <w:spacing w:line="269" w:lineRule="auto"/>
              <w:jc w:val="center"/>
              <w:rPr>
                <w:sz w:val="26"/>
                <w:szCs w:val="26"/>
              </w:rPr>
            </w:pPr>
            <w:r w:rsidRPr="00652FFD">
              <w:rPr>
                <w:sz w:val="26"/>
                <w:szCs w:val="26"/>
              </w:rPr>
              <w:t>K</w:t>
            </w:r>
            <w:r>
              <w:rPr>
                <w:sz w:val="26"/>
                <w:szCs w:val="26"/>
              </w:rPr>
              <w:t xml:space="preserve">hoản </w:t>
            </w:r>
            <w:r w:rsidRPr="00652FFD">
              <w:rPr>
                <w:sz w:val="26"/>
                <w:szCs w:val="26"/>
              </w:rPr>
              <w:t>1, K</w:t>
            </w:r>
            <w:r>
              <w:rPr>
                <w:sz w:val="26"/>
                <w:szCs w:val="26"/>
              </w:rPr>
              <w:t xml:space="preserve">hoản </w:t>
            </w:r>
            <w:r w:rsidRPr="00652FFD">
              <w:rPr>
                <w:sz w:val="26"/>
                <w:szCs w:val="26"/>
              </w:rPr>
              <w:t>2 Điều 20</w:t>
            </w:r>
          </w:p>
        </w:tc>
        <w:tc>
          <w:tcPr>
            <w:tcW w:w="10773" w:type="dxa"/>
            <w:shd w:val="clear" w:color="auto" w:fill="auto"/>
            <w:tcPrChange w:id="10" w:author="Admin" w:date="2024-02-29T14:37:00Z" w16du:dateUtc="2024-02-29T07:37:00Z">
              <w:tcPr>
                <w:tcW w:w="11057" w:type="dxa"/>
                <w:shd w:val="clear" w:color="auto" w:fill="auto"/>
              </w:tcPr>
            </w:tcPrChange>
          </w:tcPr>
          <w:p w14:paraId="5F65A536" w14:textId="77777777" w:rsidR="005B2EA4" w:rsidRPr="00652FFD" w:rsidRDefault="005B2EA4" w:rsidP="00BF7A31">
            <w:pPr>
              <w:spacing w:line="269" w:lineRule="auto"/>
              <w:jc w:val="both"/>
              <w:rPr>
                <w:i/>
                <w:sz w:val="26"/>
                <w:szCs w:val="26"/>
              </w:rPr>
            </w:pPr>
            <w:r w:rsidRPr="00652FFD">
              <w:rPr>
                <w:i/>
                <w:sz w:val="26"/>
                <w:szCs w:val="26"/>
              </w:rPr>
              <w:t>“1. Mọi người có quyền bất khả xâm phạm về thân thể, được pháp luật bảo hộ về sức khoẻ, danh dự và nhân phẩm; không bị tra tấn, bạo lực, truy bức, nhục hình hay bất kỳ hình thức đối xử nào khác xâm phạm thân thể, sức khỏe, xúc phạm danh dự, nhân phẩm.</w:t>
            </w:r>
          </w:p>
          <w:p w14:paraId="597FFC88" w14:textId="77777777" w:rsidR="005B2EA4" w:rsidRPr="00652FFD" w:rsidRDefault="005B2EA4" w:rsidP="00BF7A31">
            <w:pPr>
              <w:spacing w:line="269" w:lineRule="auto"/>
              <w:jc w:val="both"/>
              <w:rPr>
                <w:i/>
                <w:sz w:val="26"/>
                <w:szCs w:val="26"/>
              </w:rPr>
            </w:pPr>
            <w:r w:rsidRPr="00652FFD">
              <w:rPr>
                <w:i/>
                <w:sz w:val="26"/>
                <w:szCs w:val="26"/>
              </w:rPr>
              <w:t xml:space="preserve">2. Không ai bị bắt nếu không có quyết định của Tòa án nhân dân, quyết định hoặc phê chuẩn của Viện kiểm sát nhân dân, trừ trường hợp phạm tội quả tang. Việc bắt, giam, giữ người do luật định.” </w:t>
            </w:r>
          </w:p>
        </w:tc>
      </w:tr>
      <w:tr w:rsidR="005B2EA4" w:rsidRPr="00652FFD" w14:paraId="2E977AC4" w14:textId="77777777" w:rsidTr="0048774C">
        <w:tc>
          <w:tcPr>
            <w:tcW w:w="2126" w:type="dxa"/>
            <w:vMerge/>
            <w:shd w:val="clear" w:color="auto" w:fill="auto"/>
            <w:tcPrChange w:id="11" w:author="Admin" w:date="2024-02-29T14:37:00Z" w16du:dateUtc="2024-02-29T07:37:00Z">
              <w:tcPr>
                <w:tcW w:w="2126" w:type="dxa"/>
                <w:vMerge/>
                <w:shd w:val="clear" w:color="auto" w:fill="auto"/>
              </w:tcPr>
            </w:tcPrChange>
          </w:tcPr>
          <w:p w14:paraId="2B70ADB1" w14:textId="77777777" w:rsidR="005B2EA4" w:rsidRPr="005B2EA4" w:rsidRDefault="005B2EA4" w:rsidP="005B2EA4">
            <w:pPr>
              <w:spacing w:line="269" w:lineRule="auto"/>
              <w:jc w:val="center"/>
              <w:rPr>
                <w:b/>
                <w:sz w:val="26"/>
                <w:szCs w:val="26"/>
              </w:rPr>
            </w:pPr>
          </w:p>
        </w:tc>
        <w:tc>
          <w:tcPr>
            <w:tcW w:w="2269" w:type="dxa"/>
            <w:shd w:val="clear" w:color="auto" w:fill="auto"/>
            <w:tcPrChange w:id="12" w:author="Admin" w:date="2024-02-29T14:37:00Z" w16du:dateUtc="2024-02-29T07:37:00Z">
              <w:tcPr>
                <w:tcW w:w="2269" w:type="dxa"/>
                <w:shd w:val="clear" w:color="auto" w:fill="auto"/>
              </w:tcPr>
            </w:tcPrChange>
          </w:tcPr>
          <w:p w14:paraId="1CC41673" w14:textId="77777777" w:rsidR="005B2EA4" w:rsidRPr="00652FFD" w:rsidRDefault="005B2EA4" w:rsidP="00BF7A31">
            <w:pPr>
              <w:pStyle w:val="Heading3"/>
              <w:spacing w:before="0" w:beforeAutospacing="0" w:after="0" w:afterAutospacing="0" w:line="269" w:lineRule="auto"/>
              <w:ind w:left="0" w:firstLine="0"/>
              <w:jc w:val="center"/>
              <w:rPr>
                <w:b w:val="0"/>
                <w:sz w:val="26"/>
                <w:szCs w:val="26"/>
              </w:rPr>
            </w:pPr>
            <w:r w:rsidRPr="00652FFD">
              <w:rPr>
                <w:b w:val="0"/>
                <w:sz w:val="26"/>
                <w:szCs w:val="26"/>
                <w:shd w:val="clear" w:color="auto" w:fill="FFFFFF"/>
              </w:rPr>
              <w:t>Khoản 1 Điều 31</w:t>
            </w:r>
          </w:p>
        </w:tc>
        <w:tc>
          <w:tcPr>
            <w:tcW w:w="10773" w:type="dxa"/>
            <w:shd w:val="clear" w:color="auto" w:fill="auto"/>
            <w:tcPrChange w:id="13" w:author="Admin" w:date="2024-02-29T14:37:00Z" w16du:dateUtc="2024-02-29T07:37:00Z">
              <w:tcPr>
                <w:tcW w:w="11057" w:type="dxa"/>
                <w:shd w:val="clear" w:color="auto" w:fill="auto"/>
              </w:tcPr>
            </w:tcPrChange>
          </w:tcPr>
          <w:p w14:paraId="299E07A1" w14:textId="77777777" w:rsidR="005B2EA4" w:rsidRPr="00652FFD" w:rsidRDefault="005B2EA4" w:rsidP="00BF7A31">
            <w:pPr>
              <w:spacing w:line="269" w:lineRule="auto"/>
              <w:jc w:val="both"/>
              <w:rPr>
                <w:i/>
                <w:sz w:val="26"/>
                <w:szCs w:val="26"/>
              </w:rPr>
            </w:pPr>
            <w:r w:rsidRPr="00652FFD">
              <w:rPr>
                <w:i/>
                <w:sz w:val="26"/>
                <w:szCs w:val="26"/>
                <w:shd w:val="clear" w:color="auto" w:fill="FFFFFF"/>
              </w:rPr>
              <w:t xml:space="preserve">“Người bị buộc tội được coi là không có tội cho đến khi được chứng minh theo trình tự luật định và có bản án kết tội của Tòa án đã có hiệu lực pháp luật” </w:t>
            </w:r>
          </w:p>
        </w:tc>
      </w:tr>
      <w:tr w:rsidR="005B2EA4" w:rsidRPr="00652FFD" w14:paraId="2E965540" w14:textId="77777777" w:rsidTr="0048774C">
        <w:tc>
          <w:tcPr>
            <w:tcW w:w="2126" w:type="dxa"/>
            <w:vMerge/>
            <w:shd w:val="clear" w:color="auto" w:fill="auto"/>
            <w:tcPrChange w:id="14" w:author="Admin" w:date="2024-02-29T14:37:00Z" w16du:dateUtc="2024-02-29T07:37:00Z">
              <w:tcPr>
                <w:tcW w:w="2126" w:type="dxa"/>
                <w:vMerge/>
                <w:shd w:val="clear" w:color="auto" w:fill="auto"/>
              </w:tcPr>
            </w:tcPrChange>
          </w:tcPr>
          <w:p w14:paraId="044D6B6D" w14:textId="77777777" w:rsidR="005B2EA4" w:rsidRPr="005B2EA4" w:rsidRDefault="005B2EA4" w:rsidP="005B2EA4">
            <w:pPr>
              <w:spacing w:line="269" w:lineRule="auto"/>
              <w:jc w:val="center"/>
              <w:rPr>
                <w:b/>
                <w:sz w:val="26"/>
                <w:szCs w:val="26"/>
              </w:rPr>
            </w:pPr>
          </w:p>
        </w:tc>
        <w:tc>
          <w:tcPr>
            <w:tcW w:w="2269" w:type="dxa"/>
            <w:shd w:val="clear" w:color="auto" w:fill="auto"/>
            <w:tcPrChange w:id="15" w:author="Admin" w:date="2024-02-29T14:37:00Z" w16du:dateUtc="2024-02-29T07:37:00Z">
              <w:tcPr>
                <w:tcW w:w="2269" w:type="dxa"/>
                <w:shd w:val="clear" w:color="auto" w:fill="auto"/>
              </w:tcPr>
            </w:tcPrChange>
          </w:tcPr>
          <w:p w14:paraId="291EED3F" w14:textId="77777777" w:rsidR="005B2EA4" w:rsidRPr="00652FFD" w:rsidRDefault="005B2EA4" w:rsidP="00BF7A31">
            <w:pPr>
              <w:pStyle w:val="Heading3"/>
              <w:spacing w:before="0" w:beforeAutospacing="0" w:after="0" w:afterAutospacing="0" w:line="269" w:lineRule="auto"/>
              <w:ind w:left="0" w:firstLine="0"/>
              <w:jc w:val="center"/>
              <w:rPr>
                <w:b w:val="0"/>
                <w:sz w:val="26"/>
                <w:szCs w:val="26"/>
              </w:rPr>
            </w:pPr>
            <w:r w:rsidRPr="00652FFD">
              <w:rPr>
                <w:b w:val="0"/>
                <w:sz w:val="26"/>
                <w:szCs w:val="26"/>
                <w:shd w:val="clear" w:color="auto" w:fill="FFFFFF"/>
              </w:rPr>
              <w:t>Khoản 4 Điều 31</w:t>
            </w:r>
          </w:p>
        </w:tc>
        <w:tc>
          <w:tcPr>
            <w:tcW w:w="10773" w:type="dxa"/>
            <w:shd w:val="clear" w:color="auto" w:fill="auto"/>
            <w:tcPrChange w:id="16" w:author="Admin" w:date="2024-02-29T14:37:00Z" w16du:dateUtc="2024-02-29T07:37:00Z">
              <w:tcPr>
                <w:tcW w:w="11057" w:type="dxa"/>
                <w:shd w:val="clear" w:color="auto" w:fill="auto"/>
              </w:tcPr>
            </w:tcPrChange>
          </w:tcPr>
          <w:p w14:paraId="228049A7" w14:textId="77777777" w:rsidR="005B2EA4" w:rsidRPr="00652FFD" w:rsidRDefault="005B2EA4" w:rsidP="00BF7A31">
            <w:pPr>
              <w:spacing w:line="269" w:lineRule="auto"/>
              <w:jc w:val="both"/>
              <w:rPr>
                <w:i/>
                <w:sz w:val="26"/>
                <w:szCs w:val="26"/>
              </w:rPr>
            </w:pPr>
            <w:r w:rsidRPr="00652FFD">
              <w:rPr>
                <w:i/>
                <w:sz w:val="26"/>
                <w:szCs w:val="26"/>
                <w:shd w:val="clear" w:color="auto" w:fill="FFFFFF"/>
              </w:rPr>
              <w:t xml:space="preserve">“Người bị bắt, tạm giữ, tạm giam, khởi tố, điều tra, truy tố, xét xử có quyền tự bào chữa, nhờ luật sư hoặc người khác bào chữa.” </w:t>
            </w:r>
          </w:p>
        </w:tc>
      </w:tr>
      <w:tr w:rsidR="005B2EA4" w:rsidRPr="00652FFD" w14:paraId="2EDDECC3" w14:textId="77777777" w:rsidTr="0048774C">
        <w:tc>
          <w:tcPr>
            <w:tcW w:w="2126" w:type="dxa"/>
            <w:vMerge/>
            <w:shd w:val="clear" w:color="auto" w:fill="auto"/>
            <w:tcPrChange w:id="17" w:author="Admin" w:date="2024-02-29T14:37:00Z" w16du:dateUtc="2024-02-29T07:37:00Z">
              <w:tcPr>
                <w:tcW w:w="2126" w:type="dxa"/>
                <w:vMerge/>
                <w:shd w:val="clear" w:color="auto" w:fill="auto"/>
              </w:tcPr>
            </w:tcPrChange>
          </w:tcPr>
          <w:p w14:paraId="585139F6" w14:textId="77777777" w:rsidR="005B2EA4" w:rsidRPr="005B2EA4" w:rsidRDefault="005B2EA4" w:rsidP="005B2EA4">
            <w:pPr>
              <w:spacing w:line="269" w:lineRule="auto"/>
              <w:jc w:val="center"/>
              <w:rPr>
                <w:b/>
                <w:sz w:val="26"/>
                <w:szCs w:val="26"/>
              </w:rPr>
            </w:pPr>
          </w:p>
        </w:tc>
        <w:tc>
          <w:tcPr>
            <w:tcW w:w="2269" w:type="dxa"/>
            <w:shd w:val="clear" w:color="auto" w:fill="auto"/>
            <w:tcPrChange w:id="18" w:author="Admin" w:date="2024-02-29T14:37:00Z" w16du:dateUtc="2024-02-29T07:37:00Z">
              <w:tcPr>
                <w:tcW w:w="2269" w:type="dxa"/>
                <w:shd w:val="clear" w:color="auto" w:fill="auto"/>
              </w:tcPr>
            </w:tcPrChange>
          </w:tcPr>
          <w:p w14:paraId="3F2977AC" w14:textId="77777777" w:rsidR="005B2EA4" w:rsidRPr="00652FFD" w:rsidRDefault="005B2EA4" w:rsidP="00BF7A31">
            <w:pPr>
              <w:pStyle w:val="Heading3"/>
              <w:spacing w:before="0" w:beforeAutospacing="0" w:after="0" w:afterAutospacing="0" w:line="269" w:lineRule="auto"/>
              <w:ind w:left="0" w:firstLine="0"/>
              <w:jc w:val="center"/>
              <w:rPr>
                <w:b w:val="0"/>
                <w:sz w:val="26"/>
                <w:szCs w:val="26"/>
              </w:rPr>
            </w:pPr>
            <w:r w:rsidRPr="00652FFD">
              <w:rPr>
                <w:b w:val="0"/>
                <w:sz w:val="26"/>
                <w:szCs w:val="26"/>
                <w:shd w:val="clear" w:color="auto" w:fill="FFFFFF"/>
              </w:rPr>
              <w:t>Khoản 5 Điều 31</w:t>
            </w:r>
          </w:p>
        </w:tc>
        <w:tc>
          <w:tcPr>
            <w:tcW w:w="10773" w:type="dxa"/>
            <w:shd w:val="clear" w:color="auto" w:fill="auto"/>
            <w:tcPrChange w:id="19" w:author="Admin" w:date="2024-02-29T14:37:00Z" w16du:dateUtc="2024-02-29T07:37:00Z">
              <w:tcPr>
                <w:tcW w:w="11057" w:type="dxa"/>
                <w:shd w:val="clear" w:color="auto" w:fill="auto"/>
              </w:tcPr>
            </w:tcPrChange>
          </w:tcPr>
          <w:p w14:paraId="34E0CB24" w14:textId="77777777" w:rsidR="005B2EA4" w:rsidRPr="00652FFD" w:rsidRDefault="005B2EA4" w:rsidP="00BF7A31">
            <w:pPr>
              <w:spacing w:line="269" w:lineRule="auto"/>
              <w:jc w:val="both"/>
              <w:rPr>
                <w:i/>
                <w:sz w:val="26"/>
                <w:szCs w:val="26"/>
                <w:shd w:val="clear" w:color="auto" w:fill="FFFFFF"/>
              </w:rPr>
            </w:pPr>
            <w:r w:rsidRPr="00652FFD">
              <w:rPr>
                <w:i/>
                <w:sz w:val="26"/>
                <w:szCs w:val="26"/>
                <w:shd w:val="clear" w:color="auto" w:fill="FFFFFF"/>
              </w:rPr>
              <w:t xml:space="preserve">“Người bị bắt, tạm giữ, tạm giam, khởi tố, điều tra, truy tố, xét xử, thi hành án trái pháp luật có quyền được bồi thường thiệt hại về vật chất, tinh thần và phục hồi danh dự. Người vi phạm pháp luật trong việc bắt, giam, giữ, khởi tố, điều tra, truy tố, xét xử, thi hành án gây thiệt hại cho người khác phải bị xử lý theo pháp luật” </w:t>
            </w:r>
          </w:p>
        </w:tc>
      </w:tr>
      <w:tr w:rsidR="005B2EA4" w:rsidRPr="00652FFD" w14:paraId="01B98122" w14:textId="77777777" w:rsidTr="0048774C">
        <w:tc>
          <w:tcPr>
            <w:tcW w:w="2126" w:type="dxa"/>
            <w:vMerge/>
            <w:shd w:val="clear" w:color="auto" w:fill="auto"/>
            <w:tcPrChange w:id="20" w:author="Admin" w:date="2024-02-29T14:37:00Z" w16du:dateUtc="2024-02-29T07:37:00Z">
              <w:tcPr>
                <w:tcW w:w="2126" w:type="dxa"/>
                <w:vMerge/>
                <w:shd w:val="clear" w:color="auto" w:fill="auto"/>
              </w:tcPr>
            </w:tcPrChange>
          </w:tcPr>
          <w:p w14:paraId="12D0AFA9" w14:textId="77777777" w:rsidR="005B2EA4" w:rsidRPr="005B2EA4" w:rsidRDefault="005B2EA4" w:rsidP="005B2EA4">
            <w:pPr>
              <w:spacing w:line="269" w:lineRule="auto"/>
              <w:jc w:val="center"/>
              <w:rPr>
                <w:b/>
                <w:sz w:val="26"/>
                <w:szCs w:val="26"/>
              </w:rPr>
            </w:pPr>
          </w:p>
        </w:tc>
        <w:tc>
          <w:tcPr>
            <w:tcW w:w="2269" w:type="dxa"/>
            <w:shd w:val="clear" w:color="auto" w:fill="auto"/>
            <w:tcPrChange w:id="21" w:author="Admin" w:date="2024-02-29T14:37:00Z" w16du:dateUtc="2024-02-29T07:37:00Z">
              <w:tcPr>
                <w:tcW w:w="2269" w:type="dxa"/>
                <w:shd w:val="clear" w:color="auto" w:fill="auto"/>
              </w:tcPr>
            </w:tcPrChange>
          </w:tcPr>
          <w:p w14:paraId="6AEFB06C" w14:textId="77777777" w:rsidR="005B2EA4" w:rsidRPr="00652FFD" w:rsidRDefault="005B2EA4" w:rsidP="00BF7A31">
            <w:pPr>
              <w:spacing w:line="269" w:lineRule="auto"/>
              <w:jc w:val="center"/>
            </w:pPr>
            <w:r w:rsidRPr="00652FFD">
              <w:rPr>
                <w:sz w:val="26"/>
                <w:szCs w:val="26"/>
                <w:shd w:val="clear" w:color="auto" w:fill="FFFFFF"/>
              </w:rPr>
              <w:t>Khoản 7 Điều 103</w:t>
            </w:r>
          </w:p>
        </w:tc>
        <w:tc>
          <w:tcPr>
            <w:tcW w:w="10773" w:type="dxa"/>
            <w:shd w:val="clear" w:color="auto" w:fill="auto"/>
            <w:tcPrChange w:id="22" w:author="Admin" w:date="2024-02-29T14:37:00Z" w16du:dateUtc="2024-02-29T07:37:00Z">
              <w:tcPr>
                <w:tcW w:w="11057" w:type="dxa"/>
                <w:shd w:val="clear" w:color="auto" w:fill="auto"/>
              </w:tcPr>
            </w:tcPrChange>
          </w:tcPr>
          <w:p w14:paraId="08500AC3" w14:textId="77777777" w:rsidR="005B2EA4" w:rsidRPr="00652FFD" w:rsidRDefault="005B2EA4" w:rsidP="0048774C">
            <w:pPr>
              <w:spacing w:line="360" w:lineRule="auto"/>
              <w:jc w:val="both"/>
              <w:rPr>
                <w:i/>
                <w:sz w:val="26"/>
                <w:szCs w:val="26"/>
              </w:rPr>
              <w:pPrChange w:id="23" w:author="Admin" w:date="2024-02-29T14:38:00Z" w16du:dateUtc="2024-02-29T07:38:00Z">
                <w:pPr>
                  <w:spacing w:line="269" w:lineRule="auto"/>
                  <w:jc w:val="both"/>
                </w:pPr>
              </w:pPrChange>
            </w:pPr>
            <w:r w:rsidRPr="00652FFD">
              <w:rPr>
                <w:i/>
                <w:sz w:val="26"/>
                <w:szCs w:val="26"/>
                <w:shd w:val="clear" w:color="auto" w:fill="FFFFFF"/>
              </w:rPr>
              <w:t xml:space="preserve"> “Quyền bào chữa của bị can, bị cáo, quyền bảo vệ lợi ích Hợp pháp của đương sự được bảo đảm” </w:t>
            </w:r>
          </w:p>
        </w:tc>
      </w:tr>
      <w:tr w:rsidR="005B2EA4" w:rsidRPr="00652FFD" w14:paraId="30927D2F" w14:textId="77777777" w:rsidTr="0048774C">
        <w:tc>
          <w:tcPr>
            <w:tcW w:w="2126" w:type="dxa"/>
            <w:vMerge w:val="restart"/>
            <w:shd w:val="clear" w:color="auto" w:fill="auto"/>
            <w:tcPrChange w:id="24" w:author="Admin" w:date="2024-02-29T14:37:00Z" w16du:dateUtc="2024-02-29T07:37:00Z">
              <w:tcPr>
                <w:tcW w:w="2126" w:type="dxa"/>
                <w:vMerge w:val="restart"/>
                <w:shd w:val="clear" w:color="auto" w:fill="auto"/>
              </w:tcPr>
            </w:tcPrChange>
          </w:tcPr>
          <w:p w14:paraId="449BA1DC" w14:textId="77777777" w:rsidR="005B2EA4" w:rsidRPr="005B2EA4" w:rsidRDefault="005B2EA4" w:rsidP="005B2EA4">
            <w:pPr>
              <w:spacing w:line="269" w:lineRule="auto"/>
              <w:jc w:val="center"/>
              <w:rPr>
                <w:b/>
                <w:sz w:val="26"/>
                <w:szCs w:val="26"/>
              </w:rPr>
            </w:pPr>
            <w:r w:rsidRPr="005B2EA4">
              <w:rPr>
                <w:b/>
                <w:sz w:val="26"/>
                <w:szCs w:val="26"/>
              </w:rPr>
              <w:t>2. Bộ luật Dân sự năm 2015</w:t>
            </w:r>
          </w:p>
        </w:tc>
        <w:tc>
          <w:tcPr>
            <w:tcW w:w="2269" w:type="dxa"/>
            <w:shd w:val="clear" w:color="auto" w:fill="auto"/>
            <w:tcPrChange w:id="25" w:author="Admin" w:date="2024-02-29T14:37:00Z" w16du:dateUtc="2024-02-29T07:37:00Z">
              <w:tcPr>
                <w:tcW w:w="2269" w:type="dxa"/>
                <w:shd w:val="clear" w:color="auto" w:fill="auto"/>
              </w:tcPr>
            </w:tcPrChange>
          </w:tcPr>
          <w:p w14:paraId="219D4AB8" w14:textId="77777777" w:rsidR="005B2EA4" w:rsidRPr="00652FFD" w:rsidRDefault="005B2EA4" w:rsidP="00BF7A31">
            <w:pPr>
              <w:pStyle w:val="Heading3"/>
              <w:spacing w:before="0" w:beforeAutospacing="0" w:after="0" w:afterAutospacing="0" w:line="269" w:lineRule="auto"/>
              <w:ind w:left="0" w:firstLine="0"/>
              <w:jc w:val="center"/>
              <w:rPr>
                <w:b w:val="0"/>
                <w:sz w:val="26"/>
                <w:szCs w:val="26"/>
              </w:rPr>
            </w:pPr>
            <w:r w:rsidRPr="00652FFD">
              <w:rPr>
                <w:b w:val="0"/>
                <w:sz w:val="26"/>
                <w:szCs w:val="26"/>
              </w:rPr>
              <w:t>Khoản 1 Điều 33</w:t>
            </w:r>
          </w:p>
        </w:tc>
        <w:tc>
          <w:tcPr>
            <w:tcW w:w="10773" w:type="dxa"/>
            <w:shd w:val="clear" w:color="auto" w:fill="auto"/>
            <w:tcPrChange w:id="26" w:author="Admin" w:date="2024-02-29T14:37:00Z" w16du:dateUtc="2024-02-29T07:37:00Z">
              <w:tcPr>
                <w:tcW w:w="11057" w:type="dxa"/>
                <w:shd w:val="clear" w:color="auto" w:fill="auto"/>
              </w:tcPr>
            </w:tcPrChange>
          </w:tcPr>
          <w:p w14:paraId="2A483E80" w14:textId="77777777" w:rsidR="005B2EA4" w:rsidRPr="00652FFD" w:rsidRDefault="005B2EA4" w:rsidP="00BF7A31">
            <w:pPr>
              <w:spacing w:line="269" w:lineRule="auto"/>
              <w:jc w:val="both"/>
              <w:rPr>
                <w:i/>
                <w:sz w:val="26"/>
                <w:szCs w:val="26"/>
              </w:rPr>
            </w:pPr>
            <w:r w:rsidRPr="00652FFD">
              <w:rPr>
                <w:i/>
                <w:sz w:val="26"/>
                <w:szCs w:val="26"/>
              </w:rPr>
              <w:t>“Cá nhân có quyền sống, quyền bất khả xâm phạm về tính mạng, thân thể, quyền được pháp luật bảo hộ về sức khỏe. Không ai bị tước đoạt tính mạng trái luật.”</w:t>
            </w:r>
          </w:p>
        </w:tc>
      </w:tr>
      <w:tr w:rsidR="005B2EA4" w:rsidRPr="00652FFD" w14:paraId="6FBEDD4C" w14:textId="77777777" w:rsidTr="0048774C">
        <w:tc>
          <w:tcPr>
            <w:tcW w:w="2126" w:type="dxa"/>
            <w:vMerge/>
            <w:shd w:val="clear" w:color="auto" w:fill="auto"/>
            <w:tcPrChange w:id="27" w:author="Admin" w:date="2024-02-29T14:37:00Z" w16du:dateUtc="2024-02-29T07:37:00Z">
              <w:tcPr>
                <w:tcW w:w="2126" w:type="dxa"/>
                <w:vMerge/>
                <w:shd w:val="clear" w:color="auto" w:fill="auto"/>
              </w:tcPr>
            </w:tcPrChange>
          </w:tcPr>
          <w:p w14:paraId="7ED92EE4" w14:textId="77777777" w:rsidR="005B2EA4" w:rsidRPr="005B2EA4" w:rsidRDefault="005B2EA4" w:rsidP="005B2EA4">
            <w:pPr>
              <w:spacing w:line="269" w:lineRule="auto"/>
              <w:jc w:val="center"/>
              <w:rPr>
                <w:b/>
                <w:sz w:val="26"/>
                <w:szCs w:val="26"/>
              </w:rPr>
            </w:pPr>
          </w:p>
        </w:tc>
        <w:tc>
          <w:tcPr>
            <w:tcW w:w="2269" w:type="dxa"/>
            <w:shd w:val="clear" w:color="auto" w:fill="auto"/>
            <w:tcPrChange w:id="28" w:author="Admin" w:date="2024-02-29T14:37:00Z" w16du:dateUtc="2024-02-29T07:37:00Z">
              <w:tcPr>
                <w:tcW w:w="2269" w:type="dxa"/>
                <w:shd w:val="clear" w:color="auto" w:fill="auto"/>
              </w:tcPr>
            </w:tcPrChange>
          </w:tcPr>
          <w:p w14:paraId="6CE8D138" w14:textId="77777777" w:rsidR="005B2EA4" w:rsidRPr="00652FFD" w:rsidRDefault="005B2EA4" w:rsidP="00BF7A31">
            <w:pPr>
              <w:pStyle w:val="Heading3"/>
              <w:spacing w:before="0" w:beforeAutospacing="0" w:after="0" w:afterAutospacing="0" w:line="269" w:lineRule="auto"/>
              <w:ind w:left="0" w:firstLine="0"/>
              <w:jc w:val="center"/>
              <w:rPr>
                <w:b w:val="0"/>
                <w:bCs w:val="0"/>
                <w:sz w:val="26"/>
                <w:szCs w:val="26"/>
              </w:rPr>
            </w:pPr>
            <w:r>
              <w:rPr>
                <w:b w:val="0"/>
                <w:sz w:val="26"/>
                <w:szCs w:val="26"/>
              </w:rPr>
              <w:t>Khoản 1 Điều 34</w:t>
            </w:r>
          </w:p>
        </w:tc>
        <w:tc>
          <w:tcPr>
            <w:tcW w:w="10773" w:type="dxa"/>
            <w:shd w:val="clear" w:color="auto" w:fill="auto"/>
            <w:tcPrChange w:id="29" w:author="Admin" w:date="2024-02-29T14:37:00Z" w16du:dateUtc="2024-02-29T07:37:00Z">
              <w:tcPr>
                <w:tcW w:w="11057" w:type="dxa"/>
                <w:shd w:val="clear" w:color="auto" w:fill="auto"/>
              </w:tcPr>
            </w:tcPrChange>
          </w:tcPr>
          <w:p w14:paraId="3AAF3CDE" w14:textId="77777777" w:rsidR="005B2EA4" w:rsidRPr="00652FFD" w:rsidRDefault="005B2EA4" w:rsidP="0048774C">
            <w:pPr>
              <w:pStyle w:val="NormalWeb"/>
              <w:spacing w:before="0" w:beforeAutospacing="0" w:after="0" w:afterAutospacing="0" w:line="360" w:lineRule="auto"/>
              <w:jc w:val="both"/>
              <w:rPr>
                <w:i/>
                <w:sz w:val="26"/>
                <w:szCs w:val="26"/>
                <w:shd w:val="clear" w:color="auto" w:fill="F9FAFC"/>
              </w:rPr>
              <w:pPrChange w:id="30" w:author="Admin" w:date="2024-02-29T14:37:00Z" w16du:dateUtc="2024-02-29T07:37:00Z">
                <w:pPr>
                  <w:pStyle w:val="NormalWeb"/>
                  <w:spacing w:before="0" w:beforeAutospacing="0" w:after="0" w:afterAutospacing="0" w:line="269" w:lineRule="auto"/>
                  <w:jc w:val="both"/>
                </w:pPr>
              </w:pPrChange>
            </w:pPr>
            <w:r w:rsidRPr="00652FFD">
              <w:rPr>
                <w:i/>
                <w:sz w:val="26"/>
                <w:szCs w:val="26"/>
              </w:rPr>
              <w:t>“Danh dự, nhân phẩm, uy tín của cá nhân là bất khả xâm phạm và được pháp luật bảo vệ.”</w:t>
            </w:r>
          </w:p>
        </w:tc>
      </w:tr>
      <w:tr w:rsidR="005B2EA4" w:rsidRPr="00652FFD" w14:paraId="638F7799" w14:textId="77777777" w:rsidTr="0048774C">
        <w:tc>
          <w:tcPr>
            <w:tcW w:w="2126" w:type="dxa"/>
            <w:vMerge/>
            <w:shd w:val="clear" w:color="auto" w:fill="auto"/>
            <w:tcPrChange w:id="31" w:author="Admin" w:date="2024-02-29T14:37:00Z" w16du:dateUtc="2024-02-29T07:37:00Z">
              <w:tcPr>
                <w:tcW w:w="2126" w:type="dxa"/>
                <w:vMerge/>
                <w:shd w:val="clear" w:color="auto" w:fill="auto"/>
              </w:tcPr>
            </w:tcPrChange>
          </w:tcPr>
          <w:p w14:paraId="083CA5D9" w14:textId="77777777" w:rsidR="005B2EA4" w:rsidRPr="005B2EA4" w:rsidRDefault="005B2EA4" w:rsidP="005B2EA4">
            <w:pPr>
              <w:spacing w:line="269" w:lineRule="auto"/>
              <w:jc w:val="center"/>
              <w:rPr>
                <w:b/>
                <w:sz w:val="26"/>
                <w:szCs w:val="26"/>
              </w:rPr>
            </w:pPr>
          </w:p>
        </w:tc>
        <w:tc>
          <w:tcPr>
            <w:tcW w:w="2269" w:type="dxa"/>
            <w:shd w:val="clear" w:color="auto" w:fill="auto"/>
            <w:tcPrChange w:id="32" w:author="Admin" w:date="2024-02-29T14:37:00Z" w16du:dateUtc="2024-02-29T07:37:00Z">
              <w:tcPr>
                <w:tcW w:w="2269" w:type="dxa"/>
                <w:shd w:val="clear" w:color="auto" w:fill="auto"/>
              </w:tcPr>
            </w:tcPrChange>
          </w:tcPr>
          <w:p w14:paraId="19B3256A" w14:textId="77777777" w:rsidR="005B2EA4" w:rsidRPr="00652FFD" w:rsidRDefault="005B2EA4" w:rsidP="00BF7A31">
            <w:pPr>
              <w:pStyle w:val="Heading3"/>
              <w:spacing w:before="0" w:beforeAutospacing="0" w:after="0" w:afterAutospacing="0" w:line="269" w:lineRule="auto"/>
              <w:ind w:left="0" w:firstLine="0"/>
              <w:jc w:val="center"/>
              <w:rPr>
                <w:b w:val="0"/>
                <w:sz w:val="26"/>
                <w:szCs w:val="26"/>
              </w:rPr>
            </w:pPr>
            <w:r w:rsidRPr="00652FFD">
              <w:rPr>
                <w:b w:val="0"/>
                <w:bCs w:val="0"/>
                <w:sz w:val="26"/>
                <w:szCs w:val="26"/>
              </w:rPr>
              <w:t>Khoản 1 Điều 584</w:t>
            </w:r>
          </w:p>
          <w:p w14:paraId="08AF141A" w14:textId="77777777" w:rsidR="005B2EA4" w:rsidRPr="00652FFD" w:rsidRDefault="005B2EA4" w:rsidP="00BF7A31">
            <w:pPr>
              <w:spacing w:line="269" w:lineRule="auto"/>
              <w:jc w:val="center"/>
              <w:rPr>
                <w:sz w:val="26"/>
                <w:szCs w:val="26"/>
              </w:rPr>
            </w:pPr>
          </w:p>
        </w:tc>
        <w:tc>
          <w:tcPr>
            <w:tcW w:w="10773" w:type="dxa"/>
            <w:shd w:val="clear" w:color="auto" w:fill="auto"/>
            <w:tcPrChange w:id="33" w:author="Admin" w:date="2024-02-29T14:37:00Z" w16du:dateUtc="2024-02-29T07:37:00Z">
              <w:tcPr>
                <w:tcW w:w="11057" w:type="dxa"/>
                <w:shd w:val="clear" w:color="auto" w:fill="auto"/>
              </w:tcPr>
            </w:tcPrChange>
          </w:tcPr>
          <w:p w14:paraId="3FA2CC96"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shd w:val="clear" w:color="auto" w:fill="F9FAFC"/>
              </w:rPr>
              <w:t xml:space="preserve">“1. </w:t>
            </w:r>
            <w:r w:rsidRPr="00652FFD">
              <w:rPr>
                <w:i/>
                <w:sz w:val="26"/>
                <w:szCs w:val="26"/>
              </w:rPr>
              <w:t>Người nào có hành vi xâm phạm tính mạng, sức khoẻ, danh dự, nhân phẩm, uy tín, tài sản, quyền, lợi ích hợp pháp khác của người khác mà gây thiệt hại thì phải bồi thường, trừ trường hợp Bộ luật này, luật khác có liên quan quy định khác.</w:t>
            </w:r>
            <w:r w:rsidRPr="00652FFD">
              <w:rPr>
                <w:bCs/>
                <w:i/>
                <w:sz w:val="26"/>
                <w:szCs w:val="26"/>
              </w:rPr>
              <w:t>”</w:t>
            </w:r>
          </w:p>
        </w:tc>
      </w:tr>
      <w:tr w:rsidR="005B2EA4" w:rsidRPr="00652FFD" w14:paraId="2B1FDF88" w14:textId="77777777" w:rsidTr="0048774C">
        <w:tc>
          <w:tcPr>
            <w:tcW w:w="2126" w:type="dxa"/>
            <w:vMerge w:val="restart"/>
            <w:shd w:val="clear" w:color="auto" w:fill="auto"/>
            <w:tcPrChange w:id="34" w:author="Admin" w:date="2024-02-29T14:37:00Z" w16du:dateUtc="2024-02-29T07:37:00Z">
              <w:tcPr>
                <w:tcW w:w="2126" w:type="dxa"/>
                <w:vMerge w:val="restart"/>
                <w:shd w:val="clear" w:color="auto" w:fill="auto"/>
              </w:tcPr>
            </w:tcPrChange>
          </w:tcPr>
          <w:p w14:paraId="11EC1202" w14:textId="04597483" w:rsidR="005B2EA4" w:rsidRPr="005B2EA4" w:rsidRDefault="005B2EA4" w:rsidP="005B2EA4">
            <w:pPr>
              <w:spacing w:line="269" w:lineRule="auto"/>
              <w:jc w:val="center"/>
              <w:rPr>
                <w:b/>
                <w:sz w:val="26"/>
                <w:szCs w:val="26"/>
              </w:rPr>
            </w:pPr>
            <w:r w:rsidRPr="005B2EA4">
              <w:rPr>
                <w:b/>
                <w:sz w:val="26"/>
                <w:szCs w:val="26"/>
              </w:rPr>
              <w:t xml:space="preserve">3. Bộ luật Tố </w:t>
            </w:r>
            <w:r w:rsidRPr="005B2EA4">
              <w:rPr>
                <w:b/>
                <w:sz w:val="26"/>
                <w:szCs w:val="26"/>
              </w:rPr>
              <w:lastRenderedPageBreak/>
              <w:t>tụng hình sự năm 2015</w:t>
            </w:r>
            <w:ins w:id="35" w:author="Admin" w:date="2024-02-29T11:02:00Z" w16du:dateUtc="2024-02-29T04:02:00Z">
              <w:r w:rsidR="0034103A">
                <w:rPr>
                  <w:b/>
                  <w:sz w:val="26"/>
                  <w:szCs w:val="26"/>
                </w:rPr>
                <w:t xml:space="preserve"> (sửa đổi, bổ sung)</w:t>
              </w:r>
            </w:ins>
          </w:p>
        </w:tc>
        <w:tc>
          <w:tcPr>
            <w:tcW w:w="2269" w:type="dxa"/>
            <w:shd w:val="clear" w:color="auto" w:fill="auto"/>
            <w:tcPrChange w:id="36" w:author="Admin" w:date="2024-02-29T14:37:00Z" w16du:dateUtc="2024-02-29T07:37:00Z">
              <w:tcPr>
                <w:tcW w:w="2269" w:type="dxa"/>
                <w:shd w:val="clear" w:color="auto" w:fill="auto"/>
              </w:tcPr>
            </w:tcPrChange>
          </w:tcPr>
          <w:p w14:paraId="287BA002" w14:textId="77777777" w:rsidR="005B2EA4" w:rsidRPr="00652FFD" w:rsidRDefault="005B2EA4" w:rsidP="00BF7A31">
            <w:pPr>
              <w:spacing w:line="269" w:lineRule="auto"/>
              <w:jc w:val="center"/>
              <w:rPr>
                <w:sz w:val="26"/>
                <w:szCs w:val="26"/>
              </w:rPr>
            </w:pPr>
            <w:r w:rsidRPr="00652FFD">
              <w:rPr>
                <w:sz w:val="26"/>
                <w:szCs w:val="26"/>
              </w:rPr>
              <w:lastRenderedPageBreak/>
              <w:t>Điều 8</w:t>
            </w:r>
          </w:p>
          <w:p w14:paraId="29B638EE" w14:textId="77777777" w:rsidR="005B2EA4" w:rsidRPr="00652FFD" w:rsidRDefault="005B2EA4" w:rsidP="00BF7A31">
            <w:pPr>
              <w:spacing w:line="269" w:lineRule="auto"/>
              <w:jc w:val="center"/>
              <w:rPr>
                <w:sz w:val="26"/>
                <w:szCs w:val="26"/>
              </w:rPr>
            </w:pPr>
          </w:p>
          <w:p w14:paraId="4EB2D1E2" w14:textId="77777777" w:rsidR="005B2EA4" w:rsidRPr="00652FFD" w:rsidRDefault="005B2EA4" w:rsidP="00BF7A31">
            <w:pPr>
              <w:spacing w:line="269" w:lineRule="auto"/>
              <w:rPr>
                <w:sz w:val="26"/>
                <w:szCs w:val="26"/>
              </w:rPr>
            </w:pPr>
          </w:p>
        </w:tc>
        <w:tc>
          <w:tcPr>
            <w:tcW w:w="10773" w:type="dxa"/>
            <w:shd w:val="clear" w:color="auto" w:fill="auto"/>
            <w:tcPrChange w:id="37" w:author="Admin" w:date="2024-02-29T14:37:00Z" w16du:dateUtc="2024-02-29T07:37:00Z">
              <w:tcPr>
                <w:tcW w:w="11057" w:type="dxa"/>
                <w:shd w:val="clear" w:color="auto" w:fill="auto"/>
              </w:tcPr>
            </w:tcPrChange>
          </w:tcPr>
          <w:p w14:paraId="3D2AB99F"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lastRenderedPageBreak/>
              <w:t xml:space="preserve">“Khi tiến hành tố tụng, trong phạm vi nhiệm vụ, quyền hạn của mình, cơ quan, người có thẩm quyền </w:t>
            </w:r>
            <w:r w:rsidRPr="00652FFD">
              <w:rPr>
                <w:i/>
                <w:sz w:val="26"/>
                <w:szCs w:val="26"/>
              </w:rPr>
              <w:lastRenderedPageBreak/>
              <w:t>tiến hành tố tụng phải tôn trọng và bảo vệ quyền con người, quyền và lợi ích hợp pháp của cá nhân; thường xuyên kiểm tra tính hợp pháp và sự cần thiết của những biện pháp đã áp dụng, kịp thời hủy bỏ hoặc thay đổi những biện pháp đó nếu xét thấy có vi phạm pháp luật hoặc không còn cần thiết.”</w:t>
            </w:r>
          </w:p>
        </w:tc>
      </w:tr>
      <w:tr w:rsidR="005B2EA4" w:rsidRPr="00652FFD" w14:paraId="2A05D1CC" w14:textId="77777777" w:rsidTr="0048774C">
        <w:tc>
          <w:tcPr>
            <w:tcW w:w="2126" w:type="dxa"/>
            <w:vMerge/>
            <w:shd w:val="clear" w:color="auto" w:fill="auto"/>
            <w:tcPrChange w:id="38" w:author="Admin" w:date="2024-02-29T14:37:00Z" w16du:dateUtc="2024-02-29T07:37:00Z">
              <w:tcPr>
                <w:tcW w:w="2126" w:type="dxa"/>
                <w:vMerge/>
                <w:shd w:val="clear" w:color="auto" w:fill="auto"/>
              </w:tcPr>
            </w:tcPrChange>
          </w:tcPr>
          <w:p w14:paraId="00CF24EC" w14:textId="77777777" w:rsidR="005B2EA4" w:rsidRPr="005B2EA4" w:rsidRDefault="005B2EA4" w:rsidP="005B2EA4">
            <w:pPr>
              <w:spacing w:line="269" w:lineRule="auto"/>
              <w:jc w:val="center"/>
              <w:rPr>
                <w:b/>
                <w:sz w:val="26"/>
                <w:szCs w:val="26"/>
              </w:rPr>
            </w:pPr>
          </w:p>
        </w:tc>
        <w:tc>
          <w:tcPr>
            <w:tcW w:w="2269" w:type="dxa"/>
            <w:shd w:val="clear" w:color="auto" w:fill="auto"/>
            <w:tcPrChange w:id="39" w:author="Admin" w:date="2024-02-29T14:37:00Z" w16du:dateUtc="2024-02-29T07:37:00Z">
              <w:tcPr>
                <w:tcW w:w="2269" w:type="dxa"/>
                <w:shd w:val="clear" w:color="auto" w:fill="auto"/>
              </w:tcPr>
            </w:tcPrChange>
          </w:tcPr>
          <w:p w14:paraId="25C83446" w14:textId="77777777" w:rsidR="005B2EA4" w:rsidRPr="00652FFD" w:rsidRDefault="005B2EA4" w:rsidP="00BF7A31">
            <w:pPr>
              <w:spacing w:line="269" w:lineRule="auto"/>
              <w:jc w:val="center"/>
              <w:rPr>
                <w:sz w:val="26"/>
                <w:szCs w:val="26"/>
              </w:rPr>
            </w:pPr>
            <w:r w:rsidRPr="00652FFD">
              <w:rPr>
                <w:sz w:val="26"/>
                <w:szCs w:val="26"/>
              </w:rPr>
              <w:t>Điều 9</w:t>
            </w:r>
          </w:p>
        </w:tc>
        <w:tc>
          <w:tcPr>
            <w:tcW w:w="10773" w:type="dxa"/>
            <w:shd w:val="clear" w:color="auto" w:fill="auto"/>
            <w:tcPrChange w:id="40" w:author="Admin" w:date="2024-02-29T14:37:00Z" w16du:dateUtc="2024-02-29T07:37:00Z">
              <w:tcPr>
                <w:tcW w:w="11057" w:type="dxa"/>
                <w:shd w:val="clear" w:color="auto" w:fill="auto"/>
              </w:tcPr>
            </w:tcPrChange>
          </w:tcPr>
          <w:p w14:paraId="0C8A204D"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 xml:space="preserve"> “Tố tụng hình sự được tiến hành theo nguyên tắc mọi người đều bình đẳng trước pháp luật, không phân biệt dân tộc, giới tính, tín ngưỡng, tôn giáo, thành phần và địa vị xã hội. Bất cứ người nào phạm tội đều bị xử lý theo pháp luật.”</w:t>
            </w:r>
          </w:p>
        </w:tc>
      </w:tr>
      <w:tr w:rsidR="005B2EA4" w:rsidRPr="00652FFD" w14:paraId="19539393" w14:textId="77777777" w:rsidTr="0048774C">
        <w:tc>
          <w:tcPr>
            <w:tcW w:w="2126" w:type="dxa"/>
            <w:vMerge/>
            <w:shd w:val="clear" w:color="auto" w:fill="auto"/>
            <w:tcPrChange w:id="41" w:author="Admin" w:date="2024-02-29T14:37:00Z" w16du:dateUtc="2024-02-29T07:37:00Z">
              <w:tcPr>
                <w:tcW w:w="2126" w:type="dxa"/>
                <w:vMerge/>
                <w:shd w:val="clear" w:color="auto" w:fill="auto"/>
              </w:tcPr>
            </w:tcPrChange>
          </w:tcPr>
          <w:p w14:paraId="3C4E5A8F" w14:textId="77777777" w:rsidR="005B2EA4" w:rsidRPr="005B2EA4" w:rsidRDefault="005B2EA4" w:rsidP="005B2EA4">
            <w:pPr>
              <w:spacing w:line="269" w:lineRule="auto"/>
              <w:jc w:val="center"/>
              <w:rPr>
                <w:b/>
                <w:sz w:val="26"/>
                <w:szCs w:val="26"/>
              </w:rPr>
            </w:pPr>
          </w:p>
        </w:tc>
        <w:tc>
          <w:tcPr>
            <w:tcW w:w="2269" w:type="dxa"/>
            <w:shd w:val="clear" w:color="auto" w:fill="auto"/>
            <w:tcPrChange w:id="42" w:author="Admin" w:date="2024-02-29T14:37:00Z" w16du:dateUtc="2024-02-29T07:37:00Z">
              <w:tcPr>
                <w:tcW w:w="2269" w:type="dxa"/>
                <w:shd w:val="clear" w:color="auto" w:fill="auto"/>
              </w:tcPr>
            </w:tcPrChange>
          </w:tcPr>
          <w:p w14:paraId="24F5012C" w14:textId="77777777" w:rsidR="005B2EA4" w:rsidRPr="00652FFD" w:rsidRDefault="005B2EA4" w:rsidP="00BF7A31">
            <w:pPr>
              <w:spacing w:line="269" w:lineRule="auto"/>
              <w:jc w:val="center"/>
              <w:rPr>
                <w:sz w:val="26"/>
                <w:szCs w:val="26"/>
              </w:rPr>
            </w:pPr>
            <w:r w:rsidRPr="00652FFD">
              <w:rPr>
                <w:sz w:val="26"/>
                <w:szCs w:val="26"/>
              </w:rPr>
              <w:t>Điều 10</w:t>
            </w:r>
          </w:p>
          <w:p w14:paraId="663AAF47" w14:textId="77777777" w:rsidR="005B2EA4" w:rsidRPr="00652FFD" w:rsidRDefault="005B2EA4" w:rsidP="00BF7A31">
            <w:pPr>
              <w:spacing w:line="269" w:lineRule="auto"/>
              <w:rPr>
                <w:sz w:val="26"/>
                <w:szCs w:val="26"/>
              </w:rPr>
            </w:pPr>
          </w:p>
        </w:tc>
        <w:tc>
          <w:tcPr>
            <w:tcW w:w="10773" w:type="dxa"/>
            <w:shd w:val="clear" w:color="auto" w:fill="auto"/>
            <w:tcPrChange w:id="43" w:author="Admin" w:date="2024-02-29T14:37:00Z" w16du:dateUtc="2024-02-29T07:37:00Z">
              <w:tcPr>
                <w:tcW w:w="11057" w:type="dxa"/>
                <w:shd w:val="clear" w:color="auto" w:fill="auto"/>
              </w:tcPr>
            </w:tcPrChange>
          </w:tcPr>
          <w:p w14:paraId="74631CC4"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“Mọi người có quyền bất khả xâm phạm về thân thể. Không ai bị bắt nếu không có quyết định của Tòa án, quyết định hoặc phê chuẩn của Viện kiểm sát, trừ trường hợp phạm tội quả tang.Việc giữ người trong trường hợp khẩn cấp, việc bắt, tạm giữ, tạm giam người phải theo quy định của Bộ luật này. Nghiêm cấm tra tấn, bức cung, dùng nhục hình hay bất kỳ hình thức đối xử nào khác xâm phạm thân thể, tính mạng, sức khỏe của con người.”</w:t>
            </w:r>
          </w:p>
        </w:tc>
      </w:tr>
      <w:tr w:rsidR="005B2EA4" w:rsidRPr="00652FFD" w14:paraId="1E1BA9D4" w14:textId="77777777" w:rsidTr="0048774C">
        <w:tc>
          <w:tcPr>
            <w:tcW w:w="2126" w:type="dxa"/>
            <w:vMerge/>
            <w:shd w:val="clear" w:color="auto" w:fill="auto"/>
            <w:tcPrChange w:id="44" w:author="Admin" w:date="2024-02-29T14:37:00Z" w16du:dateUtc="2024-02-29T07:37:00Z">
              <w:tcPr>
                <w:tcW w:w="2126" w:type="dxa"/>
                <w:vMerge/>
                <w:shd w:val="clear" w:color="auto" w:fill="auto"/>
              </w:tcPr>
            </w:tcPrChange>
          </w:tcPr>
          <w:p w14:paraId="3651385C" w14:textId="77777777" w:rsidR="005B2EA4" w:rsidRPr="005B2EA4" w:rsidRDefault="005B2EA4" w:rsidP="005B2EA4">
            <w:pPr>
              <w:spacing w:line="269" w:lineRule="auto"/>
              <w:jc w:val="center"/>
              <w:rPr>
                <w:b/>
                <w:sz w:val="26"/>
                <w:szCs w:val="26"/>
              </w:rPr>
            </w:pPr>
          </w:p>
        </w:tc>
        <w:tc>
          <w:tcPr>
            <w:tcW w:w="2269" w:type="dxa"/>
            <w:shd w:val="clear" w:color="auto" w:fill="auto"/>
            <w:tcPrChange w:id="45" w:author="Admin" w:date="2024-02-29T14:37:00Z" w16du:dateUtc="2024-02-29T07:37:00Z">
              <w:tcPr>
                <w:tcW w:w="2269" w:type="dxa"/>
                <w:shd w:val="clear" w:color="auto" w:fill="auto"/>
              </w:tcPr>
            </w:tcPrChange>
          </w:tcPr>
          <w:p w14:paraId="64EBDF9C" w14:textId="77777777" w:rsidR="005B2EA4" w:rsidRPr="00652FFD" w:rsidRDefault="005B2EA4" w:rsidP="00BF7A31">
            <w:pPr>
              <w:spacing w:line="269" w:lineRule="auto"/>
              <w:jc w:val="center"/>
              <w:rPr>
                <w:sz w:val="26"/>
                <w:szCs w:val="26"/>
              </w:rPr>
            </w:pPr>
            <w:r w:rsidRPr="00652FFD">
              <w:rPr>
                <w:sz w:val="26"/>
                <w:szCs w:val="26"/>
              </w:rPr>
              <w:t>Điều 11</w:t>
            </w:r>
          </w:p>
        </w:tc>
        <w:tc>
          <w:tcPr>
            <w:tcW w:w="10773" w:type="dxa"/>
            <w:shd w:val="clear" w:color="auto" w:fill="auto"/>
            <w:tcPrChange w:id="46" w:author="Admin" w:date="2024-02-29T14:37:00Z" w16du:dateUtc="2024-02-29T07:37:00Z">
              <w:tcPr>
                <w:tcW w:w="11057" w:type="dxa"/>
                <w:shd w:val="clear" w:color="auto" w:fill="auto"/>
              </w:tcPr>
            </w:tcPrChange>
          </w:tcPr>
          <w:p w14:paraId="47EE5ABC"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 xml:space="preserve"> “Mọi người có quyền được pháp luật bảo hộ về tính mạng, sức khoẻ, danh dự, nhân phẩm, tài sản.</w:t>
            </w:r>
            <w:r>
              <w:rPr>
                <w:i/>
                <w:sz w:val="26"/>
                <w:szCs w:val="26"/>
              </w:rPr>
              <w:t xml:space="preserve"> </w:t>
            </w:r>
            <w:r w:rsidRPr="00652FFD">
              <w:rPr>
                <w:i/>
                <w:sz w:val="26"/>
                <w:szCs w:val="26"/>
              </w:rPr>
              <w:t>Mọi hành vi xâm phạm trái pháp luật tính mạng, sức khoẻ, danh dự, nhân phẩm, tài sản của cá nhân đều bị xử lý theo pháp luật.”</w:t>
            </w:r>
          </w:p>
        </w:tc>
      </w:tr>
      <w:tr w:rsidR="005B2EA4" w:rsidRPr="00652FFD" w14:paraId="47EB08CB" w14:textId="77777777" w:rsidTr="0048774C">
        <w:tc>
          <w:tcPr>
            <w:tcW w:w="2126" w:type="dxa"/>
            <w:vMerge/>
            <w:shd w:val="clear" w:color="auto" w:fill="auto"/>
            <w:tcPrChange w:id="47" w:author="Admin" w:date="2024-02-29T14:37:00Z" w16du:dateUtc="2024-02-29T07:37:00Z">
              <w:tcPr>
                <w:tcW w:w="2126" w:type="dxa"/>
                <w:vMerge/>
                <w:shd w:val="clear" w:color="auto" w:fill="auto"/>
              </w:tcPr>
            </w:tcPrChange>
          </w:tcPr>
          <w:p w14:paraId="264EE117" w14:textId="77777777" w:rsidR="005B2EA4" w:rsidRPr="005B2EA4" w:rsidRDefault="005B2EA4" w:rsidP="005B2EA4">
            <w:pPr>
              <w:spacing w:line="269" w:lineRule="auto"/>
              <w:jc w:val="center"/>
              <w:rPr>
                <w:b/>
                <w:sz w:val="26"/>
                <w:szCs w:val="26"/>
              </w:rPr>
            </w:pPr>
          </w:p>
        </w:tc>
        <w:tc>
          <w:tcPr>
            <w:tcW w:w="2269" w:type="dxa"/>
            <w:shd w:val="clear" w:color="auto" w:fill="auto"/>
            <w:tcPrChange w:id="48" w:author="Admin" w:date="2024-02-29T14:37:00Z" w16du:dateUtc="2024-02-29T07:37:00Z">
              <w:tcPr>
                <w:tcW w:w="2269" w:type="dxa"/>
                <w:shd w:val="clear" w:color="auto" w:fill="auto"/>
              </w:tcPr>
            </w:tcPrChange>
          </w:tcPr>
          <w:p w14:paraId="3B1DF63D" w14:textId="77777777" w:rsidR="005B2EA4" w:rsidRPr="00652FFD" w:rsidRDefault="005B2EA4" w:rsidP="00BF7A31">
            <w:pPr>
              <w:pStyle w:val="NormalWeb"/>
              <w:spacing w:before="0" w:beforeAutospacing="0" w:after="0" w:afterAutospacing="0" w:line="269" w:lineRule="auto"/>
              <w:jc w:val="center"/>
              <w:rPr>
                <w:sz w:val="26"/>
                <w:szCs w:val="26"/>
              </w:rPr>
            </w:pPr>
            <w:r w:rsidRPr="00652FFD">
              <w:rPr>
                <w:bCs/>
                <w:sz w:val="26"/>
                <w:szCs w:val="26"/>
                <w:lang w:val="vi-VN"/>
              </w:rPr>
              <w:t>Điều 16.</w:t>
            </w:r>
          </w:p>
        </w:tc>
        <w:tc>
          <w:tcPr>
            <w:tcW w:w="10773" w:type="dxa"/>
            <w:shd w:val="clear" w:color="auto" w:fill="auto"/>
            <w:tcPrChange w:id="49" w:author="Admin" w:date="2024-02-29T14:37:00Z" w16du:dateUtc="2024-02-29T07:37:00Z">
              <w:tcPr>
                <w:tcW w:w="11057" w:type="dxa"/>
                <w:shd w:val="clear" w:color="auto" w:fill="auto"/>
              </w:tcPr>
            </w:tcPrChange>
          </w:tcPr>
          <w:p w14:paraId="077C558F"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w:t>
            </w:r>
            <w:r w:rsidRPr="00652FFD">
              <w:rPr>
                <w:i/>
                <w:sz w:val="26"/>
                <w:szCs w:val="26"/>
                <w:lang w:val="vi-VN"/>
              </w:rPr>
              <w:t>Người bị buộc tội có quyền tự bào chữa, nhờ luật sư hoặc người khác bào chữa.</w:t>
            </w:r>
            <w:r>
              <w:rPr>
                <w:i/>
                <w:sz w:val="26"/>
                <w:szCs w:val="26"/>
              </w:rPr>
              <w:t xml:space="preserve"> </w:t>
            </w:r>
            <w:r w:rsidRPr="00652FFD">
              <w:rPr>
                <w:i/>
                <w:sz w:val="26"/>
                <w:szCs w:val="26"/>
                <w:lang w:val="vi-VN"/>
              </w:rPr>
              <w:t>Cơ quan, người có thẩm quyền tiến hành tố tụng có trách nhiệm thông báo, giải thích và bảo đảm cho người bị buộc tội, bị hại, đương sự thực hiện đầy đủ quyền bào chữa, quyền và lợi ích hợp pháp của họ</w:t>
            </w:r>
            <w:r w:rsidRPr="00652FFD">
              <w:rPr>
                <w:b/>
                <w:bCs/>
                <w:i/>
                <w:iCs/>
                <w:sz w:val="26"/>
                <w:szCs w:val="26"/>
                <w:lang w:val="vi-VN"/>
              </w:rPr>
              <w:t xml:space="preserve"> </w:t>
            </w:r>
            <w:r w:rsidRPr="00652FFD">
              <w:rPr>
                <w:i/>
                <w:sz w:val="26"/>
                <w:szCs w:val="26"/>
                <w:lang w:val="vi-VN"/>
              </w:rPr>
              <w:t>theo quy định của Bộ luật này.</w:t>
            </w:r>
            <w:r w:rsidRPr="00652FFD">
              <w:rPr>
                <w:i/>
                <w:sz w:val="26"/>
                <w:szCs w:val="26"/>
              </w:rPr>
              <w:t>”</w:t>
            </w:r>
          </w:p>
        </w:tc>
      </w:tr>
      <w:tr w:rsidR="005B2EA4" w:rsidRPr="00652FFD" w14:paraId="64BF76F6" w14:textId="77777777" w:rsidTr="0048774C">
        <w:tc>
          <w:tcPr>
            <w:tcW w:w="2126" w:type="dxa"/>
            <w:vMerge/>
            <w:shd w:val="clear" w:color="auto" w:fill="auto"/>
            <w:tcPrChange w:id="50" w:author="Admin" w:date="2024-02-29T14:37:00Z" w16du:dateUtc="2024-02-29T07:37:00Z">
              <w:tcPr>
                <w:tcW w:w="2126" w:type="dxa"/>
                <w:vMerge/>
                <w:shd w:val="clear" w:color="auto" w:fill="auto"/>
              </w:tcPr>
            </w:tcPrChange>
          </w:tcPr>
          <w:p w14:paraId="1EBD3647" w14:textId="77777777" w:rsidR="005B2EA4" w:rsidRPr="005B2EA4" w:rsidRDefault="005B2EA4" w:rsidP="005B2EA4">
            <w:pPr>
              <w:spacing w:line="269" w:lineRule="auto"/>
              <w:jc w:val="center"/>
              <w:rPr>
                <w:b/>
                <w:sz w:val="26"/>
                <w:szCs w:val="26"/>
              </w:rPr>
            </w:pPr>
          </w:p>
        </w:tc>
        <w:tc>
          <w:tcPr>
            <w:tcW w:w="2269" w:type="dxa"/>
            <w:shd w:val="clear" w:color="auto" w:fill="auto"/>
            <w:tcPrChange w:id="51" w:author="Admin" w:date="2024-02-29T14:37:00Z" w16du:dateUtc="2024-02-29T07:37:00Z">
              <w:tcPr>
                <w:tcW w:w="2269" w:type="dxa"/>
                <w:shd w:val="clear" w:color="auto" w:fill="auto"/>
              </w:tcPr>
            </w:tcPrChange>
          </w:tcPr>
          <w:p w14:paraId="5BD81629" w14:textId="77777777" w:rsidR="005B2EA4" w:rsidRPr="00652FFD" w:rsidRDefault="005B2EA4" w:rsidP="00BF7A31">
            <w:pPr>
              <w:pStyle w:val="NormalWeb"/>
              <w:spacing w:before="0" w:beforeAutospacing="0" w:after="0" w:afterAutospacing="0" w:line="269" w:lineRule="auto"/>
              <w:jc w:val="center"/>
              <w:rPr>
                <w:bCs/>
                <w:sz w:val="26"/>
                <w:szCs w:val="26"/>
              </w:rPr>
            </w:pPr>
            <w:r w:rsidRPr="00652FFD">
              <w:rPr>
                <w:bCs/>
                <w:sz w:val="26"/>
                <w:szCs w:val="26"/>
              </w:rPr>
              <w:t xml:space="preserve">Điểm d Khoản 1 </w:t>
            </w:r>
            <w:r w:rsidRPr="00652FFD">
              <w:rPr>
                <w:bCs/>
                <w:sz w:val="26"/>
                <w:szCs w:val="26"/>
                <w:lang w:val="vi-VN"/>
              </w:rPr>
              <w:t>Điều 58</w:t>
            </w:r>
          </w:p>
        </w:tc>
        <w:tc>
          <w:tcPr>
            <w:tcW w:w="10773" w:type="dxa"/>
            <w:shd w:val="clear" w:color="auto" w:fill="auto"/>
            <w:tcPrChange w:id="52" w:author="Admin" w:date="2024-02-29T14:37:00Z" w16du:dateUtc="2024-02-29T07:37:00Z">
              <w:tcPr>
                <w:tcW w:w="11057" w:type="dxa"/>
                <w:shd w:val="clear" w:color="auto" w:fill="auto"/>
              </w:tcPr>
            </w:tcPrChange>
          </w:tcPr>
          <w:p w14:paraId="0BD710F8" w14:textId="77777777" w:rsidR="005B2EA4" w:rsidRDefault="005B2EA4" w:rsidP="00BF7A31">
            <w:pPr>
              <w:pStyle w:val="NormalWeb"/>
              <w:spacing w:before="0" w:beforeAutospacing="0" w:after="0" w:afterAutospacing="0" w:line="269" w:lineRule="auto"/>
              <w:jc w:val="both"/>
              <w:rPr>
                <w:i/>
                <w:sz w:val="26"/>
                <w:szCs w:val="26"/>
              </w:rPr>
            </w:pPr>
            <w:r w:rsidRPr="00652FFD">
              <w:rPr>
                <w:i/>
                <w:sz w:val="26"/>
                <w:szCs w:val="26"/>
              </w:rPr>
              <w:t>“</w:t>
            </w:r>
            <w:r w:rsidRPr="00652FFD">
              <w:rPr>
                <w:i/>
                <w:sz w:val="26"/>
                <w:szCs w:val="26"/>
                <w:lang w:val="vi-VN"/>
              </w:rPr>
              <w:t>1. Người bị giữ trong trường hợp khẩn cấp, người bị bắt trong trường hợp phạm tội quả tang và người bị bắt theo quyết định truy nã có quyền:</w:t>
            </w:r>
          </w:p>
          <w:p w14:paraId="54B2A70D"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lang w:val="vi-VN"/>
              </w:rPr>
              <w:t>d) Trình bày lời khai, trình bày ý kiến, không buộc phải đưa ra lời khai chống lại chính mình hoặc buộc phải nhận mình có tội;</w:t>
            </w:r>
            <w:r w:rsidRPr="00652FFD">
              <w:rPr>
                <w:i/>
                <w:sz w:val="26"/>
                <w:szCs w:val="26"/>
              </w:rPr>
              <w:t>”</w:t>
            </w:r>
          </w:p>
        </w:tc>
      </w:tr>
      <w:tr w:rsidR="005B2EA4" w:rsidRPr="00652FFD" w14:paraId="4F194E11" w14:textId="77777777" w:rsidTr="0048774C">
        <w:tc>
          <w:tcPr>
            <w:tcW w:w="2126" w:type="dxa"/>
            <w:vMerge/>
            <w:shd w:val="clear" w:color="auto" w:fill="auto"/>
            <w:tcPrChange w:id="53" w:author="Admin" w:date="2024-02-29T14:37:00Z" w16du:dateUtc="2024-02-29T07:37:00Z">
              <w:tcPr>
                <w:tcW w:w="2126" w:type="dxa"/>
                <w:vMerge/>
                <w:shd w:val="clear" w:color="auto" w:fill="auto"/>
              </w:tcPr>
            </w:tcPrChange>
          </w:tcPr>
          <w:p w14:paraId="2043A205" w14:textId="77777777" w:rsidR="005B2EA4" w:rsidRPr="005B2EA4" w:rsidRDefault="005B2EA4" w:rsidP="005B2EA4">
            <w:pPr>
              <w:spacing w:line="269" w:lineRule="auto"/>
              <w:jc w:val="center"/>
              <w:rPr>
                <w:b/>
                <w:sz w:val="26"/>
                <w:szCs w:val="26"/>
              </w:rPr>
            </w:pPr>
          </w:p>
        </w:tc>
        <w:tc>
          <w:tcPr>
            <w:tcW w:w="2269" w:type="dxa"/>
            <w:shd w:val="clear" w:color="auto" w:fill="auto"/>
            <w:tcPrChange w:id="54" w:author="Admin" w:date="2024-02-29T14:37:00Z" w16du:dateUtc="2024-02-29T07:37:00Z">
              <w:tcPr>
                <w:tcW w:w="2269" w:type="dxa"/>
                <w:shd w:val="clear" w:color="auto" w:fill="auto"/>
              </w:tcPr>
            </w:tcPrChange>
          </w:tcPr>
          <w:p w14:paraId="5DAB6DCF" w14:textId="77777777" w:rsidR="005B2EA4" w:rsidRPr="00652FFD" w:rsidRDefault="005B2EA4" w:rsidP="00BF7A31">
            <w:pPr>
              <w:pStyle w:val="NormalWeb"/>
              <w:spacing w:before="0" w:beforeAutospacing="0" w:after="0" w:afterAutospacing="0" w:line="269" w:lineRule="auto"/>
              <w:jc w:val="center"/>
              <w:rPr>
                <w:bCs/>
                <w:sz w:val="26"/>
                <w:szCs w:val="26"/>
              </w:rPr>
            </w:pPr>
            <w:r w:rsidRPr="00652FFD">
              <w:rPr>
                <w:bCs/>
                <w:sz w:val="26"/>
                <w:szCs w:val="26"/>
              </w:rPr>
              <w:t xml:space="preserve">Điểm c Khoản 2 </w:t>
            </w:r>
            <w:r w:rsidRPr="00652FFD">
              <w:rPr>
                <w:bCs/>
                <w:sz w:val="26"/>
                <w:szCs w:val="26"/>
                <w:lang w:val="vi-VN"/>
              </w:rPr>
              <w:t>Điều 59</w:t>
            </w:r>
          </w:p>
        </w:tc>
        <w:tc>
          <w:tcPr>
            <w:tcW w:w="10773" w:type="dxa"/>
            <w:shd w:val="clear" w:color="auto" w:fill="auto"/>
            <w:tcPrChange w:id="55" w:author="Admin" w:date="2024-02-29T14:37:00Z" w16du:dateUtc="2024-02-29T07:37:00Z">
              <w:tcPr>
                <w:tcW w:w="11057" w:type="dxa"/>
                <w:shd w:val="clear" w:color="auto" w:fill="auto"/>
              </w:tcPr>
            </w:tcPrChange>
          </w:tcPr>
          <w:p w14:paraId="14A08FCB"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w:t>
            </w:r>
            <w:r w:rsidRPr="00652FFD">
              <w:rPr>
                <w:i/>
                <w:sz w:val="26"/>
                <w:szCs w:val="26"/>
                <w:lang w:val="vi-VN"/>
              </w:rPr>
              <w:t>2. Người bị tạm giữ có quyền:</w:t>
            </w:r>
          </w:p>
          <w:p w14:paraId="6EB9204E"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lang w:val="vi-VN"/>
              </w:rPr>
              <w:t>c) Trình bày lời khai, trình bày ý kiến, không buộc phải đưa ra lời khai chống lại chính mình hoặc buộc phải nhận mình có tội;</w:t>
            </w:r>
            <w:r w:rsidRPr="00652FFD">
              <w:rPr>
                <w:i/>
                <w:sz w:val="26"/>
                <w:szCs w:val="26"/>
              </w:rPr>
              <w:t>”</w:t>
            </w:r>
          </w:p>
        </w:tc>
      </w:tr>
      <w:tr w:rsidR="005B2EA4" w:rsidRPr="00652FFD" w14:paraId="798DC66F" w14:textId="77777777" w:rsidTr="0048774C">
        <w:tc>
          <w:tcPr>
            <w:tcW w:w="2126" w:type="dxa"/>
            <w:vMerge/>
            <w:shd w:val="clear" w:color="auto" w:fill="auto"/>
            <w:tcPrChange w:id="56" w:author="Admin" w:date="2024-02-29T14:37:00Z" w16du:dateUtc="2024-02-29T07:37:00Z">
              <w:tcPr>
                <w:tcW w:w="2126" w:type="dxa"/>
                <w:vMerge/>
                <w:shd w:val="clear" w:color="auto" w:fill="auto"/>
              </w:tcPr>
            </w:tcPrChange>
          </w:tcPr>
          <w:p w14:paraId="18D4B43A" w14:textId="77777777" w:rsidR="005B2EA4" w:rsidRPr="005B2EA4" w:rsidRDefault="005B2EA4" w:rsidP="005B2EA4">
            <w:pPr>
              <w:spacing w:line="269" w:lineRule="auto"/>
              <w:jc w:val="center"/>
              <w:rPr>
                <w:b/>
                <w:sz w:val="26"/>
                <w:szCs w:val="26"/>
              </w:rPr>
            </w:pPr>
          </w:p>
        </w:tc>
        <w:tc>
          <w:tcPr>
            <w:tcW w:w="2269" w:type="dxa"/>
            <w:shd w:val="clear" w:color="auto" w:fill="auto"/>
            <w:tcPrChange w:id="57" w:author="Admin" w:date="2024-02-29T14:37:00Z" w16du:dateUtc="2024-02-29T07:37:00Z">
              <w:tcPr>
                <w:tcW w:w="2269" w:type="dxa"/>
                <w:shd w:val="clear" w:color="auto" w:fill="auto"/>
              </w:tcPr>
            </w:tcPrChange>
          </w:tcPr>
          <w:p w14:paraId="3312C493" w14:textId="77777777" w:rsidR="005B2EA4" w:rsidRPr="00652FFD" w:rsidRDefault="005B2EA4" w:rsidP="00BF7A31">
            <w:pPr>
              <w:pStyle w:val="NormalWeb"/>
              <w:spacing w:before="0" w:beforeAutospacing="0" w:after="0" w:afterAutospacing="0" w:line="269" w:lineRule="auto"/>
              <w:jc w:val="center"/>
              <w:rPr>
                <w:sz w:val="26"/>
                <w:szCs w:val="26"/>
              </w:rPr>
            </w:pPr>
            <w:r w:rsidRPr="00652FFD">
              <w:rPr>
                <w:bCs/>
                <w:sz w:val="26"/>
                <w:szCs w:val="26"/>
              </w:rPr>
              <w:t xml:space="preserve">Điểm d Khoản 2 </w:t>
            </w:r>
            <w:r w:rsidRPr="00652FFD">
              <w:rPr>
                <w:bCs/>
                <w:sz w:val="26"/>
                <w:szCs w:val="26"/>
                <w:lang w:val="vi-VN"/>
              </w:rPr>
              <w:t>Điều 60</w:t>
            </w:r>
          </w:p>
          <w:p w14:paraId="720C1B62" w14:textId="77777777" w:rsidR="005B2EA4" w:rsidRPr="00652FFD" w:rsidRDefault="005B2EA4" w:rsidP="00BF7A31">
            <w:pPr>
              <w:pStyle w:val="NormalWeb"/>
              <w:spacing w:before="0" w:beforeAutospacing="0" w:after="0" w:afterAutospacing="0" w:line="269" w:lineRule="auto"/>
              <w:jc w:val="center"/>
              <w:rPr>
                <w:bCs/>
                <w:sz w:val="26"/>
                <w:szCs w:val="26"/>
              </w:rPr>
            </w:pPr>
          </w:p>
        </w:tc>
        <w:tc>
          <w:tcPr>
            <w:tcW w:w="10773" w:type="dxa"/>
            <w:shd w:val="clear" w:color="auto" w:fill="auto"/>
            <w:tcPrChange w:id="58" w:author="Admin" w:date="2024-02-29T14:37:00Z" w16du:dateUtc="2024-02-29T07:37:00Z">
              <w:tcPr>
                <w:tcW w:w="11057" w:type="dxa"/>
                <w:shd w:val="clear" w:color="auto" w:fill="auto"/>
              </w:tcPr>
            </w:tcPrChange>
          </w:tcPr>
          <w:p w14:paraId="55837297"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w:t>
            </w:r>
            <w:r w:rsidRPr="00652FFD">
              <w:rPr>
                <w:i/>
                <w:sz w:val="26"/>
                <w:szCs w:val="26"/>
                <w:lang w:val="vi-VN"/>
              </w:rPr>
              <w:t>2. Bị can có quyền:</w:t>
            </w:r>
          </w:p>
          <w:p w14:paraId="2ECFEB97"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lang w:val="vi-VN"/>
              </w:rPr>
              <w:t>d) Trình bày lời khai, trình bày ý kiến, không buộc phải đưa ra lời khai chống lại chính mình hoặc buộc phải nhận mình có tội;</w:t>
            </w:r>
            <w:r w:rsidRPr="00652FFD">
              <w:rPr>
                <w:i/>
                <w:sz w:val="26"/>
                <w:szCs w:val="26"/>
              </w:rPr>
              <w:t>”</w:t>
            </w:r>
          </w:p>
        </w:tc>
      </w:tr>
      <w:tr w:rsidR="005B2EA4" w:rsidRPr="00652FFD" w14:paraId="0F2C5C1F" w14:textId="77777777" w:rsidTr="0048774C">
        <w:tc>
          <w:tcPr>
            <w:tcW w:w="2126" w:type="dxa"/>
            <w:vMerge w:val="restart"/>
            <w:shd w:val="clear" w:color="auto" w:fill="auto"/>
            <w:tcPrChange w:id="59" w:author="Admin" w:date="2024-02-29T14:37:00Z" w16du:dateUtc="2024-02-29T07:37:00Z">
              <w:tcPr>
                <w:tcW w:w="2126" w:type="dxa"/>
                <w:vMerge w:val="restart"/>
                <w:shd w:val="clear" w:color="auto" w:fill="auto"/>
              </w:tcPr>
            </w:tcPrChange>
          </w:tcPr>
          <w:p w14:paraId="4F029492" w14:textId="77777777" w:rsidR="005B2EA4" w:rsidRPr="005B2EA4" w:rsidRDefault="005B2EA4" w:rsidP="005B2EA4">
            <w:pPr>
              <w:spacing w:line="269" w:lineRule="auto"/>
              <w:jc w:val="center"/>
              <w:rPr>
                <w:b/>
                <w:sz w:val="26"/>
                <w:szCs w:val="26"/>
              </w:rPr>
            </w:pPr>
          </w:p>
        </w:tc>
        <w:tc>
          <w:tcPr>
            <w:tcW w:w="2269" w:type="dxa"/>
            <w:shd w:val="clear" w:color="auto" w:fill="auto"/>
            <w:tcPrChange w:id="60" w:author="Admin" w:date="2024-02-29T14:37:00Z" w16du:dateUtc="2024-02-29T07:37:00Z">
              <w:tcPr>
                <w:tcW w:w="2269" w:type="dxa"/>
                <w:shd w:val="clear" w:color="auto" w:fill="auto"/>
              </w:tcPr>
            </w:tcPrChange>
          </w:tcPr>
          <w:p w14:paraId="310A95CF" w14:textId="77777777" w:rsidR="005B2EA4" w:rsidRPr="00652FFD" w:rsidRDefault="005B2EA4" w:rsidP="00BF7A31">
            <w:pPr>
              <w:pStyle w:val="NormalWeb"/>
              <w:spacing w:before="0" w:beforeAutospacing="0" w:after="0" w:afterAutospacing="0" w:line="269" w:lineRule="auto"/>
              <w:jc w:val="center"/>
              <w:rPr>
                <w:bCs/>
                <w:sz w:val="26"/>
                <w:szCs w:val="26"/>
              </w:rPr>
            </w:pPr>
            <w:r w:rsidRPr="00652FFD">
              <w:rPr>
                <w:bCs/>
                <w:sz w:val="26"/>
                <w:szCs w:val="26"/>
              </w:rPr>
              <w:t xml:space="preserve">Điểm h Khoản 2 </w:t>
            </w:r>
            <w:r w:rsidRPr="00652FFD">
              <w:rPr>
                <w:bCs/>
                <w:sz w:val="26"/>
                <w:szCs w:val="26"/>
              </w:rPr>
              <w:lastRenderedPageBreak/>
              <w:t>Điều 61</w:t>
            </w:r>
          </w:p>
        </w:tc>
        <w:tc>
          <w:tcPr>
            <w:tcW w:w="10773" w:type="dxa"/>
            <w:shd w:val="clear" w:color="auto" w:fill="auto"/>
            <w:tcPrChange w:id="61" w:author="Admin" w:date="2024-02-29T14:37:00Z" w16du:dateUtc="2024-02-29T07:37:00Z">
              <w:tcPr>
                <w:tcW w:w="11057" w:type="dxa"/>
                <w:shd w:val="clear" w:color="auto" w:fill="auto"/>
              </w:tcPr>
            </w:tcPrChange>
          </w:tcPr>
          <w:p w14:paraId="7E21E7D5"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lastRenderedPageBreak/>
              <w:t>“2. Bị cáo có quyền:</w:t>
            </w:r>
          </w:p>
          <w:p w14:paraId="75C7DB13"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lang w:val="vi-VN"/>
              </w:rPr>
              <w:lastRenderedPageBreak/>
              <w:t>h) Trình bày lời khai, trình bày ý kiến, không buộc phải đưa ra lời khai chống lại chính mình hoặc buộc phải nhận mình có tội;</w:t>
            </w:r>
            <w:r w:rsidRPr="00652FFD">
              <w:rPr>
                <w:i/>
                <w:sz w:val="26"/>
                <w:szCs w:val="26"/>
              </w:rPr>
              <w:t>”</w:t>
            </w:r>
          </w:p>
        </w:tc>
      </w:tr>
      <w:tr w:rsidR="005B2EA4" w:rsidRPr="00652FFD" w14:paraId="31344D14" w14:textId="77777777" w:rsidTr="0048774C">
        <w:tc>
          <w:tcPr>
            <w:tcW w:w="2126" w:type="dxa"/>
            <w:vMerge/>
            <w:shd w:val="clear" w:color="auto" w:fill="auto"/>
            <w:tcPrChange w:id="62" w:author="Admin" w:date="2024-02-29T14:37:00Z" w16du:dateUtc="2024-02-29T07:37:00Z">
              <w:tcPr>
                <w:tcW w:w="2126" w:type="dxa"/>
                <w:vMerge/>
                <w:shd w:val="clear" w:color="auto" w:fill="auto"/>
              </w:tcPr>
            </w:tcPrChange>
          </w:tcPr>
          <w:p w14:paraId="33D6BA40" w14:textId="77777777" w:rsidR="005B2EA4" w:rsidRPr="005B2EA4" w:rsidRDefault="005B2EA4" w:rsidP="005B2EA4">
            <w:pPr>
              <w:spacing w:line="269" w:lineRule="auto"/>
              <w:jc w:val="center"/>
              <w:rPr>
                <w:b/>
                <w:sz w:val="26"/>
                <w:szCs w:val="26"/>
              </w:rPr>
            </w:pPr>
          </w:p>
        </w:tc>
        <w:tc>
          <w:tcPr>
            <w:tcW w:w="2269" w:type="dxa"/>
            <w:shd w:val="clear" w:color="auto" w:fill="auto"/>
            <w:tcPrChange w:id="63" w:author="Admin" w:date="2024-02-29T14:37:00Z" w16du:dateUtc="2024-02-29T07:37:00Z">
              <w:tcPr>
                <w:tcW w:w="2269" w:type="dxa"/>
                <w:shd w:val="clear" w:color="auto" w:fill="auto"/>
              </w:tcPr>
            </w:tcPrChange>
          </w:tcPr>
          <w:p w14:paraId="4FB3EA70" w14:textId="77777777" w:rsidR="005B2EA4" w:rsidRPr="00652FFD" w:rsidRDefault="005B2EA4" w:rsidP="00BF7A31">
            <w:pPr>
              <w:pStyle w:val="NormalWeb"/>
              <w:spacing w:before="0" w:beforeAutospacing="0" w:after="0" w:afterAutospacing="0" w:line="269" w:lineRule="auto"/>
              <w:jc w:val="center"/>
              <w:rPr>
                <w:sz w:val="26"/>
                <w:szCs w:val="26"/>
              </w:rPr>
            </w:pPr>
            <w:r w:rsidRPr="00652FFD">
              <w:rPr>
                <w:bCs/>
                <w:sz w:val="26"/>
                <w:szCs w:val="26"/>
              </w:rPr>
              <w:t>Điều 109</w:t>
            </w:r>
          </w:p>
          <w:p w14:paraId="4435A593" w14:textId="77777777" w:rsidR="005B2EA4" w:rsidRPr="00652FFD" w:rsidRDefault="005B2EA4" w:rsidP="00BF7A31">
            <w:pPr>
              <w:spacing w:line="269" w:lineRule="auto"/>
              <w:jc w:val="center"/>
              <w:rPr>
                <w:sz w:val="26"/>
                <w:szCs w:val="26"/>
              </w:rPr>
            </w:pPr>
          </w:p>
        </w:tc>
        <w:tc>
          <w:tcPr>
            <w:tcW w:w="10773" w:type="dxa"/>
            <w:shd w:val="clear" w:color="auto" w:fill="auto"/>
            <w:tcPrChange w:id="64" w:author="Admin" w:date="2024-02-29T14:37:00Z" w16du:dateUtc="2024-02-29T07:37:00Z">
              <w:tcPr>
                <w:tcW w:w="11057" w:type="dxa"/>
                <w:shd w:val="clear" w:color="auto" w:fill="auto"/>
              </w:tcPr>
            </w:tcPrChange>
          </w:tcPr>
          <w:p w14:paraId="591DDEE7"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“1. Để kịp thời ngăn chặn tội phạm hoặc khi có căn cứ chứng tỏ người bị buộc tội sẽ gây khó khăn cho việc điều tra, truy tố, xét xử hoặc sẽ tiếp tục phạm tội hoặc để bảo đảm thi hành án, cơ quan, người có thẩm quyền tiến hành tố tụng trong phạm vi thẩm quyền của mình có thể áp dụng biện pháp giữ người trong trường hợp khẩn cấp, bắt, tạm giữ, tạm giam, bảo lĩnh, đặt tiền để bảo đảm, cấm đi khỏi nơi cư trú, tạm hoãn xuất cảnh.</w:t>
            </w:r>
          </w:p>
          <w:p w14:paraId="69FD3056"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2. Các trường hợp bắt người gồm bắt người bị giữ trong trường hợp khẩn cấp, bắt người phạm tội quả tang, bắt người đang bị truy nã, bắt bị can, bị cáo để tạm giam, bắt người bị yêu cầu dẫn độ.”</w:t>
            </w:r>
          </w:p>
        </w:tc>
      </w:tr>
      <w:tr w:rsidR="005B2EA4" w:rsidRPr="00652FFD" w14:paraId="7D77CA7A" w14:textId="77777777" w:rsidTr="0048774C">
        <w:tc>
          <w:tcPr>
            <w:tcW w:w="2126" w:type="dxa"/>
            <w:vMerge/>
            <w:shd w:val="clear" w:color="auto" w:fill="auto"/>
            <w:tcPrChange w:id="65" w:author="Admin" w:date="2024-02-29T14:37:00Z" w16du:dateUtc="2024-02-29T07:37:00Z">
              <w:tcPr>
                <w:tcW w:w="2126" w:type="dxa"/>
                <w:vMerge/>
                <w:shd w:val="clear" w:color="auto" w:fill="auto"/>
              </w:tcPr>
            </w:tcPrChange>
          </w:tcPr>
          <w:p w14:paraId="3E7DB914" w14:textId="77777777" w:rsidR="005B2EA4" w:rsidRPr="005B2EA4" w:rsidRDefault="005B2EA4" w:rsidP="005B2EA4">
            <w:pPr>
              <w:spacing w:line="269" w:lineRule="auto"/>
              <w:jc w:val="center"/>
              <w:rPr>
                <w:b/>
                <w:sz w:val="26"/>
                <w:szCs w:val="26"/>
              </w:rPr>
            </w:pPr>
          </w:p>
        </w:tc>
        <w:tc>
          <w:tcPr>
            <w:tcW w:w="2269" w:type="dxa"/>
            <w:shd w:val="clear" w:color="auto" w:fill="auto"/>
            <w:tcPrChange w:id="66" w:author="Admin" w:date="2024-02-29T14:37:00Z" w16du:dateUtc="2024-02-29T07:37:00Z">
              <w:tcPr>
                <w:tcW w:w="2269" w:type="dxa"/>
                <w:shd w:val="clear" w:color="auto" w:fill="auto"/>
              </w:tcPr>
            </w:tcPrChange>
          </w:tcPr>
          <w:p w14:paraId="783212AC" w14:textId="77777777" w:rsidR="005B2EA4" w:rsidRPr="00652FFD" w:rsidRDefault="005B2EA4" w:rsidP="00BF7A31">
            <w:pPr>
              <w:spacing w:line="269" w:lineRule="auto"/>
              <w:jc w:val="center"/>
              <w:rPr>
                <w:sz w:val="26"/>
                <w:szCs w:val="26"/>
              </w:rPr>
            </w:pPr>
            <w:r w:rsidRPr="00652FFD">
              <w:rPr>
                <w:sz w:val="26"/>
                <w:szCs w:val="26"/>
              </w:rPr>
              <w:t>Khoản 6 Điều 183</w:t>
            </w:r>
          </w:p>
        </w:tc>
        <w:tc>
          <w:tcPr>
            <w:tcW w:w="10773" w:type="dxa"/>
            <w:shd w:val="clear" w:color="auto" w:fill="auto"/>
            <w:tcPrChange w:id="67" w:author="Admin" w:date="2024-02-29T14:37:00Z" w16du:dateUtc="2024-02-29T07:37:00Z">
              <w:tcPr>
                <w:tcW w:w="11057" w:type="dxa"/>
                <w:shd w:val="clear" w:color="auto" w:fill="auto"/>
              </w:tcPr>
            </w:tcPrChange>
          </w:tcPr>
          <w:p w14:paraId="34034B98"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“Việc hỏi cung bị can tại cơ sở giam giữ hoặc tại trụ sở cơ quan điều tra, cơ quan được giao nhiệm vụ tiến hành một số hoạt động điều tra phải được ghi âm hoặc ghi hình có âm thanh. Việc hỏi cung bị can tại các địa điểm khác được ghi âm hoặc ghi hình có âm thanh theo yêu cầu của bị can, của cơ quan, người có thẩm quyền tiến hành tố tụng.”</w:t>
            </w:r>
          </w:p>
        </w:tc>
      </w:tr>
      <w:tr w:rsidR="005B2EA4" w:rsidRPr="00652FFD" w14:paraId="0FFA11BE" w14:textId="77777777" w:rsidTr="0048774C">
        <w:tc>
          <w:tcPr>
            <w:tcW w:w="2126" w:type="dxa"/>
            <w:shd w:val="clear" w:color="auto" w:fill="auto"/>
            <w:tcPrChange w:id="68" w:author="Admin" w:date="2024-02-29T14:37:00Z" w16du:dateUtc="2024-02-29T07:37:00Z">
              <w:tcPr>
                <w:tcW w:w="2126" w:type="dxa"/>
                <w:shd w:val="clear" w:color="auto" w:fill="auto"/>
              </w:tcPr>
            </w:tcPrChange>
          </w:tcPr>
          <w:p w14:paraId="779F965D" w14:textId="77777777" w:rsidR="005B2EA4" w:rsidRPr="005B2EA4" w:rsidRDefault="005B2EA4" w:rsidP="005B2EA4">
            <w:pPr>
              <w:spacing w:line="269" w:lineRule="auto"/>
              <w:jc w:val="center"/>
              <w:rPr>
                <w:b/>
                <w:sz w:val="26"/>
                <w:szCs w:val="26"/>
              </w:rPr>
            </w:pPr>
            <w:r w:rsidRPr="005B2EA4">
              <w:rPr>
                <w:b/>
                <w:sz w:val="26"/>
                <w:szCs w:val="26"/>
              </w:rPr>
              <w:t>4. Bộ luật Hình sự năm 2015, sửa đổi, bổ sung năm 2017</w:t>
            </w:r>
          </w:p>
        </w:tc>
        <w:tc>
          <w:tcPr>
            <w:tcW w:w="2269" w:type="dxa"/>
            <w:shd w:val="clear" w:color="auto" w:fill="auto"/>
            <w:tcPrChange w:id="69" w:author="Admin" w:date="2024-02-29T14:37:00Z" w16du:dateUtc="2024-02-29T07:37:00Z">
              <w:tcPr>
                <w:tcW w:w="2269" w:type="dxa"/>
                <w:shd w:val="clear" w:color="auto" w:fill="auto"/>
              </w:tcPr>
            </w:tcPrChange>
          </w:tcPr>
          <w:p w14:paraId="2CA2F8B0" w14:textId="77777777" w:rsidR="005B2EA4" w:rsidRDefault="005B2EA4" w:rsidP="00BF7A31">
            <w:pPr>
              <w:spacing w:line="269" w:lineRule="auto"/>
              <w:jc w:val="center"/>
              <w:rPr>
                <w:ins w:id="70" w:author="Admin" w:date="2024-02-29T11:16:00Z" w16du:dateUtc="2024-02-29T04:16:00Z"/>
                <w:sz w:val="26"/>
                <w:szCs w:val="26"/>
              </w:rPr>
            </w:pPr>
            <w:r w:rsidRPr="00652FFD">
              <w:rPr>
                <w:sz w:val="26"/>
                <w:szCs w:val="26"/>
              </w:rPr>
              <w:t>Điều 157</w:t>
            </w:r>
          </w:p>
          <w:p w14:paraId="40586B4A" w14:textId="29192354" w:rsidR="00FB633E" w:rsidRPr="00652FFD" w:rsidRDefault="00FB633E" w:rsidP="00BF7A31">
            <w:pPr>
              <w:spacing w:line="269" w:lineRule="auto"/>
              <w:jc w:val="center"/>
              <w:rPr>
                <w:sz w:val="26"/>
                <w:szCs w:val="26"/>
              </w:rPr>
            </w:pPr>
            <w:ins w:id="71" w:author="Admin" w:date="2024-02-29T11:16:00Z" w16du:dateUtc="2024-02-29T04:16:00Z">
              <w:r>
                <w:rPr>
                  <w:sz w:val="26"/>
                  <w:szCs w:val="26"/>
                </w:rPr>
                <w:t>(</w:t>
              </w:r>
              <w:r w:rsidRPr="00FB633E">
                <w:rPr>
                  <w:i/>
                  <w:iCs/>
                  <w:sz w:val="26"/>
                  <w:szCs w:val="26"/>
                  <w:rPrChange w:id="72" w:author="Admin" w:date="2024-02-29T11:17:00Z" w16du:dateUtc="2024-02-29T04:17:00Z">
                    <w:rPr>
                      <w:sz w:val="26"/>
                      <w:szCs w:val="26"/>
                    </w:rPr>
                  </w:rPrChange>
                </w:rPr>
                <w:t>được sửa đổi bởi Khoản 30 Điều 1 Luật sửa đổi Bộ Luật Hình</w:t>
              </w:r>
            </w:ins>
            <w:ins w:id="73" w:author="Admin" w:date="2024-02-29T11:17:00Z" w16du:dateUtc="2024-02-29T04:17:00Z">
              <w:r w:rsidRPr="00FB633E">
                <w:rPr>
                  <w:i/>
                  <w:iCs/>
                  <w:sz w:val="26"/>
                  <w:szCs w:val="26"/>
                  <w:rPrChange w:id="74" w:author="Admin" w:date="2024-02-29T11:17:00Z" w16du:dateUtc="2024-02-29T04:17:00Z">
                    <w:rPr>
                      <w:sz w:val="26"/>
                      <w:szCs w:val="26"/>
                    </w:rPr>
                  </w:rPrChange>
                </w:rPr>
                <w:t xml:space="preserve"> sự 2017</w:t>
              </w:r>
              <w:r>
                <w:rPr>
                  <w:sz w:val="26"/>
                  <w:szCs w:val="26"/>
                </w:rPr>
                <w:t>)</w:t>
              </w:r>
            </w:ins>
          </w:p>
        </w:tc>
        <w:tc>
          <w:tcPr>
            <w:tcW w:w="10773" w:type="dxa"/>
            <w:shd w:val="clear" w:color="auto" w:fill="auto"/>
            <w:tcPrChange w:id="75" w:author="Admin" w:date="2024-02-29T14:37:00Z" w16du:dateUtc="2024-02-29T07:37:00Z">
              <w:tcPr>
                <w:tcW w:w="11057" w:type="dxa"/>
                <w:shd w:val="clear" w:color="auto" w:fill="auto"/>
              </w:tcPr>
            </w:tcPrChange>
          </w:tcPr>
          <w:p w14:paraId="7F0ADD73" w14:textId="77777777" w:rsidR="00696401" w:rsidRPr="00696401" w:rsidRDefault="005B2EA4" w:rsidP="00696401">
            <w:pPr>
              <w:autoSpaceDE w:val="0"/>
              <w:autoSpaceDN w:val="0"/>
              <w:spacing w:line="269" w:lineRule="auto"/>
              <w:jc w:val="both"/>
              <w:rPr>
                <w:ins w:id="76" w:author="Admin" w:date="2024-02-29T11:14:00Z" w16du:dateUtc="2024-02-29T04:14:00Z"/>
                <w:i/>
                <w:sz w:val="26"/>
                <w:szCs w:val="26"/>
                <w:rPrChange w:id="77" w:author="Admin" w:date="2024-02-29T11:15:00Z" w16du:dateUtc="2024-02-29T04:15:00Z">
                  <w:rPr>
                    <w:ins w:id="78" w:author="Admin" w:date="2024-02-29T11:14:00Z" w16du:dateUtc="2024-02-29T04:14:00Z"/>
                    <w:rFonts w:ascii="Arial" w:hAnsi="Arial" w:cs="Arial"/>
                    <w:color w:val="000000"/>
                    <w:sz w:val="18"/>
                    <w:szCs w:val="18"/>
                  </w:rPr>
                </w:rPrChange>
              </w:rPr>
              <w:pPrChange w:id="79" w:author="Admin" w:date="2024-02-29T11:15:00Z" w16du:dateUtc="2024-02-29T04:15:00Z">
                <w:pPr>
                  <w:pStyle w:val="NormalWeb"/>
                  <w:shd w:val="clear" w:color="auto" w:fill="FFFFFF"/>
                  <w:spacing w:before="120" w:beforeAutospacing="0" w:after="120" w:afterAutospacing="0" w:line="234" w:lineRule="atLeast"/>
                </w:pPr>
              </w:pPrChange>
            </w:pPr>
            <w:r w:rsidRPr="00381BBA">
              <w:rPr>
                <w:i/>
                <w:sz w:val="26"/>
                <w:szCs w:val="26"/>
              </w:rPr>
              <w:t>“</w:t>
            </w:r>
            <w:ins w:id="80" w:author="Admin" w:date="2024-02-29T11:14:00Z" w16du:dateUtc="2024-02-29T04:14:00Z">
              <w:r w:rsidR="00696401" w:rsidRPr="00696401">
                <w:rPr>
                  <w:i/>
                  <w:sz w:val="26"/>
                  <w:szCs w:val="26"/>
                  <w:rPrChange w:id="81" w:author="Admin" w:date="2024-02-29T11:15:00Z" w16du:dateUtc="2024-02-29T04:15:00Z">
                    <w:rPr>
                      <w:rFonts w:ascii="Arial" w:hAnsi="Arial" w:cs="Arial"/>
                      <w:color w:val="000000"/>
                      <w:sz w:val="18"/>
                      <w:szCs w:val="18"/>
                    </w:rPr>
                  </w:rPrChange>
                </w:rPr>
                <w:t>Người nào bắt, giữ hoặc giam người trái pháp luật, nếu không thuộc trường hợp quy định tại Điều 153 và Điều 377 của Bộ luật này, thì bị phạt cải tạo không giam giữ đến 03 năm hoặc phạt tù từ 06 tháng đến 03 năm.</w:t>
              </w:r>
            </w:ins>
          </w:p>
          <w:p w14:paraId="5EDE861A" w14:textId="604DBD78" w:rsidR="00696401" w:rsidRPr="00696401" w:rsidRDefault="00696401" w:rsidP="00696401">
            <w:pPr>
              <w:autoSpaceDE w:val="0"/>
              <w:autoSpaceDN w:val="0"/>
              <w:spacing w:line="269" w:lineRule="auto"/>
              <w:jc w:val="both"/>
              <w:rPr>
                <w:ins w:id="82" w:author="Admin" w:date="2024-02-29T11:14:00Z" w16du:dateUtc="2024-02-29T04:14:00Z"/>
                <w:i/>
                <w:sz w:val="26"/>
                <w:szCs w:val="26"/>
                <w:rPrChange w:id="83" w:author="Admin" w:date="2024-02-29T11:15:00Z" w16du:dateUtc="2024-02-29T04:15:00Z">
                  <w:rPr>
                    <w:ins w:id="84" w:author="Admin" w:date="2024-02-29T11:14:00Z" w16du:dateUtc="2024-02-29T04:14:00Z"/>
                    <w:rFonts w:ascii="Arial" w:hAnsi="Arial" w:cs="Arial"/>
                    <w:color w:val="000000"/>
                    <w:sz w:val="18"/>
                    <w:szCs w:val="18"/>
                  </w:rPr>
                </w:rPrChange>
              </w:rPr>
              <w:pPrChange w:id="85" w:author="Admin" w:date="2024-02-29T11:15:00Z" w16du:dateUtc="2024-02-29T04:15:00Z">
                <w:pPr>
                  <w:pStyle w:val="NormalWeb"/>
                  <w:shd w:val="clear" w:color="auto" w:fill="FFFFFF"/>
                  <w:spacing w:before="0" w:beforeAutospacing="0" w:after="0" w:afterAutospacing="0" w:line="234" w:lineRule="atLeast"/>
                </w:pPr>
              </w:pPrChange>
            </w:pPr>
            <w:ins w:id="86" w:author="Admin" w:date="2024-02-29T11:14:00Z" w16du:dateUtc="2024-02-29T04:14:00Z">
              <w:r w:rsidRPr="00696401">
                <w:rPr>
                  <w:i/>
                  <w:sz w:val="26"/>
                  <w:szCs w:val="26"/>
                  <w:rPrChange w:id="87" w:author="Admin" w:date="2024-02-29T11:15:00Z" w16du:dateUtc="2024-02-29T04:15:00Z">
                    <w:rPr>
                      <w:rFonts w:ascii="Arial" w:hAnsi="Arial" w:cs="Arial"/>
                      <w:color w:val="000000"/>
                      <w:sz w:val="18"/>
                      <w:szCs w:val="18"/>
                    </w:rPr>
                  </w:rPrChange>
                </w:rPr>
                <w:t>2. Phạm tội thuộc một trong các trường hợp sau đây, thì bị phạt tù từ 02 năm đến 07 năm:</w:t>
              </w:r>
            </w:ins>
          </w:p>
          <w:p w14:paraId="19CB8111" w14:textId="77777777" w:rsidR="00696401" w:rsidRPr="00696401" w:rsidRDefault="00696401" w:rsidP="00696401">
            <w:pPr>
              <w:autoSpaceDE w:val="0"/>
              <w:autoSpaceDN w:val="0"/>
              <w:spacing w:line="269" w:lineRule="auto"/>
              <w:jc w:val="both"/>
              <w:rPr>
                <w:ins w:id="88" w:author="Admin" w:date="2024-02-29T11:14:00Z" w16du:dateUtc="2024-02-29T04:14:00Z"/>
                <w:i/>
                <w:sz w:val="26"/>
                <w:szCs w:val="26"/>
                <w:rPrChange w:id="89" w:author="Admin" w:date="2024-02-29T11:15:00Z" w16du:dateUtc="2024-02-29T04:15:00Z">
                  <w:rPr>
                    <w:ins w:id="90" w:author="Admin" w:date="2024-02-29T11:14:00Z" w16du:dateUtc="2024-02-29T04:14:00Z"/>
                    <w:rFonts w:ascii="Arial" w:hAnsi="Arial" w:cs="Arial"/>
                    <w:color w:val="000000"/>
                    <w:sz w:val="18"/>
                    <w:szCs w:val="18"/>
                  </w:rPr>
                </w:rPrChange>
              </w:rPr>
              <w:pPrChange w:id="91" w:author="Admin" w:date="2024-02-29T11:15:00Z" w16du:dateUtc="2024-02-29T04:15:00Z">
                <w:pPr>
                  <w:pStyle w:val="NormalWeb"/>
                  <w:shd w:val="clear" w:color="auto" w:fill="FFFFFF"/>
                  <w:spacing w:before="120" w:beforeAutospacing="0" w:after="120" w:afterAutospacing="0" w:line="234" w:lineRule="atLeast"/>
                </w:pPr>
              </w:pPrChange>
            </w:pPr>
            <w:ins w:id="92" w:author="Admin" w:date="2024-02-29T11:14:00Z" w16du:dateUtc="2024-02-29T04:14:00Z">
              <w:r w:rsidRPr="00696401">
                <w:rPr>
                  <w:i/>
                  <w:sz w:val="26"/>
                  <w:szCs w:val="26"/>
                  <w:rPrChange w:id="93" w:author="Admin" w:date="2024-02-29T11:15:00Z" w16du:dateUtc="2024-02-29T04:15:00Z">
                    <w:rPr>
                      <w:rFonts w:ascii="Arial" w:hAnsi="Arial" w:cs="Arial"/>
                      <w:color w:val="000000"/>
                      <w:sz w:val="18"/>
                      <w:szCs w:val="18"/>
                    </w:rPr>
                  </w:rPrChange>
                </w:rPr>
                <w:t>a) Có tổ chức;</w:t>
              </w:r>
            </w:ins>
          </w:p>
          <w:p w14:paraId="2F23390D" w14:textId="77777777" w:rsidR="00696401" w:rsidRPr="00696401" w:rsidRDefault="00696401" w:rsidP="00696401">
            <w:pPr>
              <w:autoSpaceDE w:val="0"/>
              <w:autoSpaceDN w:val="0"/>
              <w:spacing w:line="269" w:lineRule="auto"/>
              <w:jc w:val="both"/>
              <w:rPr>
                <w:ins w:id="94" w:author="Admin" w:date="2024-02-29T11:14:00Z" w16du:dateUtc="2024-02-29T04:14:00Z"/>
                <w:i/>
                <w:sz w:val="26"/>
                <w:szCs w:val="26"/>
                <w:rPrChange w:id="95" w:author="Admin" w:date="2024-02-29T11:15:00Z" w16du:dateUtc="2024-02-29T04:15:00Z">
                  <w:rPr>
                    <w:ins w:id="96" w:author="Admin" w:date="2024-02-29T11:14:00Z" w16du:dateUtc="2024-02-29T04:14:00Z"/>
                    <w:rFonts w:ascii="Arial" w:hAnsi="Arial" w:cs="Arial"/>
                    <w:color w:val="000000"/>
                    <w:sz w:val="18"/>
                    <w:szCs w:val="18"/>
                  </w:rPr>
                </w:rPrChange>
              </w:rPr>
              <w:pPrChange w:id="97" w:author="Admin" w:date="2024-02-29T11:15:00Z" w16du:dateUtc="2024-02-29T04:15:00Z">
                <w:pPr>
                  <w:pStyle w:val="NormalWeb"/>
                  <w:shd w:val="clear" w:color="auto" w:fill="FFFFFF"/>
                  <w:spacing w:before="120" w:beforeAutospacing="0" w:after="120" w:afterAutospacing="0" w:line="234" w:lineRule="atLeast"/>
                </w:pPr>
              </w:pPrChange>
            </w:pPr>
            <w:ins w:id="98" w:author="Admin" w:date="2024-02-29T11:14:00Z" w16du:dateUtc="2024-02-29T04:14:00Z">
              <w:r w:rsidRPr="00696401">
                <w:rPr>
                  <w:i/>
                  <w:sz w:val="26"/>
                  <w:szCs w:val="26"/>
                  <w:rPrChange w:id="99" w:author="Admin" w:date="2024-02-29T11:15:00Z" w16du:dateUtc="2024-02-29T04:15:00Z">
                    <w:rPr>
                      <w:rFonts w:ascii="Arial" w:hAnsi="Arial" w:cs="Arial"/>
                      <w:color w:val="000000"/>
                      <w:sz w:val="18"/>
                      <w:szCs w:val="18"/>
                    </w:rPr>
                  </w:rPrChange>
                </w:rPr>
                <w:t>b) Lợi dụng chức vụ, quyền hạn;</w:t>
              </w:r>
            </w:ins>
          </w:p>
          <w:p w14:paraId="75507353" w14:textId="77777777" w:rsidR="00696401" w:rsidRPr="00696401" w:rsidRDefault="00696401" w:rsidP="00696401">
            <w:pPr>
              <w:autoSpaceDE w:val="0"/>
              <w:autoSpaceDN w:val="0"/>
              <w:spacing w:line="269" w:lineRule="auto"/>
              <w:jc w:val="both"/>
              <w:rPr>
                <w:ins w:id="100" w:author="Admin" w:date="2024-02-29T11:14:00Z" w16du:dateUtc="2024-02-29T04:14:00Z"/>
                <w:i/>
                <w:sz w:val="26"/>
                <w:szCs w:val="26"/>
                <w:rPrChange w:id="101" w:author="Admin" w:date="2024-02-29T11:15:00Z" w16du:dateUtc="2024-02-29T04:15:00Z">
                  <w:rPr>
                    <w:ins w:id="102" w:author="Admin" w:date="2024-02-29T11:14:00Z" w16du:dateUtc="2024-02-29T04:14:00Z"/>
                    <w:rFonts w:ascii="Arial" w:hAnsi="Arial" w:cs="Arial"/>
                    <w:color w:val="000000"/>
                    <w:sz w:val="18"/>
                    <w:szCs w:val="18"/>
                  </w:rPr>
                </w:rPrChange>
              </w:rPr>
              <w:pPrChange w:id="103" w:author="Admin" w:date="2024-02-29T11:15:00Z" w16du:dateUtc="2024-02-29T04:15:00Z">
                <w:pPr>
                  <w:pStyle w:val="NormalWeb"/>
                  <w:shd w:val="clear" w:color="auto" w:fill="FFFFFF"/>
                  <w:spacing w:before="120" w:beforeAutospacing="0" w:after="120" w:afterAutospacing="0" w:line="234" w:lineRule="atLeast"/>
                </w:pPr>
              </w:pPrChange>
            </w:pPr>
            <w:ins w:id="104" w:author="Admin" w:date="2024-02-29T11:14:00Z" w16du:dateUtc="2024-02-29T04:14:00Z">
              <w:r w:rsidRPr="00696401">
                <w:rPr>
                  <w:i/>
                  <w:sz w:val="26"/>
                  <w:szCs w:val="26"/>
                  <w:rPrChange w:id="105" w:author="Admin" w:date="2024-02-29T11:15:00Z" w16du:dateUtc="2024-02-29T04:15:00Z">
                    <w:rPr>
                      <w:rFonts w:ascii="Arial" w:hAnsi="Arial" w:cs="Arial"/>
                      <w:color w:val="000000"/>
                      <w:sz w:val="18"/>
                      <w:szCs w:val="18"/>
                    </w:rPr>
                  </w:rPrChange>
                </w:rPr>
                <w:t>c) Đối với người đang thi hành công vụ;</w:t>
              </w:r>
            </w:ins>
          </w:p>
          <w:p w14:paraId="2A651B8F" w14:textId="77777777" w:rsidR="00696401" w:rsidRPr="00696401" w:rsidRDefault="00696401" w:rsidP="00696401">
            <w:pPr>
              <w:autoSpaceDE w:val="0"/>
              <w:autoSpaceDN w:val="0"/>
              <w:spacing w:line="269" w:lineRule="auto"/>
              <w:jc w:val="both"/>
              <w:rPr>
                <w:ins w:id="106" w:author="Admin" w:date="2024-02-29T11:14:00Z" w16du:dateUtc="2024-02-29T04:14:00Z"/>
                <w:i/>
                <w:sz w:val="26"/>
                <w:szCs w:val="26"/>
                <w:rPrChange w:id="107" w:author="Admin" w:date="2024-02-29T11:15:00Z" w16du:dateUtc="2024-02-29T04:15:00Z">
                  <w:rPr>
                    <w:ins w:id="108" w:author="Admin" w:date="2024-02-29T11:14:00Z" w16du:dateUtc="2024-02-29T04:14:00Z"/>
                    <w:rFonts w:ascii="Arial" w:hAnsi="Arial" w:cs="Arial"/>
                    <w:color w:val="000000"/>
                    <w:sz w:val="18"/>
                    <w:szCs w:val="18"/>
                  </w:rPr>
                </w:rPrChange>
              </w:rPr>
              <w:pPrChange w:id="109" w:author="Admin" w:date="2024-02-29T11:15:00Z" w16du:dateUtc="2024-02-29T04:15:00Z">
                <w:pPr>
                  <w:pStyle w:val="NormalWeb"/>
                  <w:shd w:val="clear" w:color="auto" w:fill="FFFFFF"/>
                  <w:spacing w:before="120" w:beforeAutospacing="0" w:after="120" w:afterAutospacing="0" w:line="234" w:lineRule="atLeast"/>
                </w:pPr>
              </w:pPrChange>
            </w:pPr>
            <w:ins w:id="110" w:author="Admin" w:date="2024-02-29T11:14:00Z" w16du:dateUtc="2024-02-29T04:14:00Z">
              <w:r w:rsidRPr="00696401">
                <w:rPr>
                  <w:i/>
                  <w:sz w:val="26"/>
                  <w:szCs w:val="26"/>
                  <w:rPrChange w:id="111" w:author="Admin" w:date="2024-02-29T11:15:00Z" w16du:dateUtc="2024-02-29T04:15:00Z">
                    <w:rPr>
                      <w:rFonts w:ascii="Arial" w:hAnsi="Arial" w:cs="Arial"/>
                      <w:color w:val="000000"/>
                      <w:sz w:val="18"/>
                      <w:szCs w:val="18"/>
                    </w:rPr>
                  </w:rPrChange>
                </w:rPr>
                <w:t>d) Phạm tội 02 lần trở lên;</w:t>
              </w:r>
            </w:ins>
          </w:p>
          <w:p w14:paraId="03DEFFB7" w14:textId="77777777" w:rsidR="00696401" w:rsidRPr="00696401" w:rsidRDefault="00696401" w:rsidP="00696401">
            <w:pPr>
              <w:autoSpaceDE w:val="0"/>
              <w:autoSpaceDN w:val="0"/>
              <w:spacing w:line="269" w:lineRule="auto"/>
              <w:jc w:val="both"/>
              <w:rPr>
                <w:ins w:id="112" w:author="Admin" w:date="2024-02-29T11:14:00Z" w16du:dateUtc="2024-02-29T04:14:00Z"/>
                <w:i/>
                <w:sz w:val="26"/>
                <w:szCs w:val="26"/>
                <w:rPrChange w:id="113" w:author="Admin" w:date="2024-02-29T11:15:00Z" w16du:dateUtc="2024-02-29T04:15:00Z">
                  <w:rPr>
                    <w:ins w:id="114" w:author="Admin" w:date="2024-02-29T11:14:00Z" w16du:dateUtc="2024-02-29T04:14:00Z"/>
                    <w:rFonts w:ascii="Arial" w:hAnsi="Arial" w:cs="Arial"/>
                    <w:color w:val="000000"/>
                    <w:sz w:val="18"/>
                    <w:szCs w:val="18"/>
                  </w:rPr>
                </w:rPrChange>
              </w:rPr>
              <w:pPrChange w:id="115" w:author="Admin" w:date="2024-02-29T11:15:00Z" w16du:dateUtc="2024-02-29T04:15:00Z">
                <w:pPr>
                  <w:pStyle w:val="NormalWeb"/>
                  <w:shd w:val="clear" w:color="auto" w:fill="FFFFFF"/>
                  <w:spacing w:before="120" w:beforeAutospacing="0" w:after="120" w:afterAutospacing="0" w:line="234" w:lineRule="atLeast"/>
                </w:pPr>
              </w:pPrChange>
            </w:pPr>
            <w:ins w:id="116" w:author="Admin" w:date="2024-02-29T11:14:00Z" w16du:dateUtc="2024-02-29T04:14:00Z">
              <w:r w:rsidRPr="00696401">
                <w:rPr>
                  <w:i/>
                  <w:sz w:val="26"/>
                  <w:szCs w:val="26"/>
                  <w:rPrChange w:id="117" w:author="Admin" w:date="2024-02-29T11:15:00Z" w16du:dateUtc="2024-02-29T04:15:00Z">
                    <w:rPr>
                      <w:rFonts w:ascii="Arial" w:hAnsi="Arial" w:cs="Arial"/>
                      <w:color w:val="000000"/>
                      <w:sz w:val="18"/>
                      <w:szCs w:val="18"/>
                    </w:rPr>
                  </w:rPrChange>
                </w:rPr>
                <w:t>đ) Đối với 02 người trở lên;</w:t>
              </w:r>
            </w:ins>
          </w:p>
          <w:p w14:paraId="1D04BCE4" w14:textId="77777777" w:rsidR="00696401" w:rsidRPr="00696401" w:rsidRDefault="00696401" w:rsidP="00696401">
            <w:pPr>
              <w:autoSpaceDE w:val="0"/>
              <w:autoSpaceDN w:val="0"/>
              <w:spacing w:line="269" w:lineRule="auto"/>
              <w:jc w:val="both"/>
              <w:rPr>
                <w:ins w:id="118" w:author="Admin" w:date="2024-02-29T11:14:00Z" w16du:dateUtc="2024-02-29T04:14:00Z"/>
                <w:i/>
                <w:sz w:val="26"/>
                <w:szCs w:val="26"/>
                <w:rPrChange w:id="119" w:author="Admin" w:date="2024-02-29T11:15:00Z" w16du:dateUtc="2024-02-29T04:15:00Z">
                  <w:rPr>
                    <w:ins w:id="120" w:author="Admin" w:date="2024-02-29T11:14:00Z" w16du:dateUtc="2024-02-29T04:14:00Z"/>
                    <w:rFonts w:ascii="Arial" w:hAnsi="Arial" w:cs="Arial"/>
                    <w:color w:val="000000"/>
                    <w:sz w:val="18"/>
                    <w:szCs w:val="18"/>
                  </w:rPr>
                </w:rPrChange>
              </w:rPr>
              <w:pPrChange w:id="121" w:author="Admin" w:date="2024-02-29T11:15:00Z" w16du:dateUtc="2024-02-29T04:15:00Z">
                <w:pPr>
                  <w:pStyle w:val="NormalWeb"/>
                  <w:shd w:val="clear" w:color="auto" w:fill="FFFFFF"/>
                  <w:spacing w:before="120" w:beforeAutospacing="0" w:after="120" w:afterAutospacing="0" w:line="234" w:lineRule="atLeast"/>
                </w:pPr>
              </w:pPrChange>
            </w:pPr>
            <w:ins w:id="122" w:author="Admin" w:date="2024-02-29T11:14:00Z" w16du:dateUtc="2024-02-29T04:14:00Z">
              <w:r w:rsidRPr="00696401">
                <w:rPr>
                  <w:i/>
                  <w:sz w:val="26"/>
                  <w:szCs w:val="26"/>
                  <w:rPrChange w:id="123" w:author="Admin" w:date="2024-02-29T11:15:00Z" w16du:dateUtc="2024-02-29T04:15:00Z">
                    <w:rPr>
                      <w:rFonts w:ascii="Arial" w:hAnsi="Arial" w:cs="Arial"/>
                      <w:color w:val="000000"/>
                      <w:sz w:val="18"/>
                      <w:szCs w:val="18"/>
                    </w:rPr>
                  </w:rPrChange>
                </w:rPr>
                <w:t>e) Đối với người dưới 18 tuổi, phụ nữ mà biết là có thai, người già yếu hoặc người không có khả năng tự vệ;</w:t>
              </w:r>
            </w:ins>
          </w:p>
          <w:p w14:paraId="59CF2D26" w14:textId="77777777" w:rsidR="00696401" w:rsidRPr="00696401" w:rsidRDefault="00696401" w:rsidP="00696401">
            <w:pPr>
              <w:autoSpaceDE w:val="0"/>
              <w:autoSpaceDN w:val="0"/>
              <w:spacing w:line="269" w:lineRule="auto"/>
              <w:jc w:val="both"/>
              <w:rPr>
                <w:ins w:id="124" w:author="Admin" w:date="2024-02-29T11:14:00Z" w16du:dateUtc="2024-02-29T04:14:00Z"/>
                <w:i/>
                <w:sz w:val="26"/>
                <w:szCs w:val="26"/>
                <w:rPrChange w:id="125" w:author="Admin" w:date="2024-02-29T11:15:00Z" w16du:dateUtc="2024-02-29T04:15:00Z">
                  <w:rPr>
                    <w:ins w:id="126" w:author="Admin" w:date="2024-02-29T11:14:00Z" w16du:dateUtc="2024-02-29T04:14:00Z"/>
                    <w:rFonts w:ascii="Arial" w:hAnsi="Arial" w:cs="Arial"/>
                    <w:color w:val="000000"/>
                    <w:sz w:val="18"/>
                    <w:szCs w:val="18"/>
                  </w:rPr>
                </w:rPrChange>
              </w:rPr>
              <w:pPrChange w:id="127" w:author="Admin" w:date="2024-02-29T11:15:00Z" w16du:dateUtc="2024-02-29T04:15:00Z">
                <w:pPr>
                  <w:pStyle w:val="NormalWeb"/>
                  <w:shd w:val="clear" w:color="auto" w:fill="FFFFFF"/>
                  <w:spacing w:before="120" w:beforeAutospacing="0" w:after="120" w:afterAutospacing="0" w:line="234" w:lineRule="atLeast"/>
                </w:pPr>
              </w:pPrChange>
            </w:pPr>
            <w:ins w:id="128" w:author="Admin" w:date="2024-02-29T11:14:00Z" w16du:dateUtc="2024-02-29T04:14:00Z">
              <w:r w:rsidRPr="00696401">
                <w:rPr>
                  <w:i/>
                  <w:sz w:val="26"/>
                  <w:szCs w:val="26"/>
                  <w:rPrChange w:id="129" w:author="Admin" w:date="2024-02-29T11:15:00Z" w16du:dateUtc="2024-02-29T04:15:00Z">
                    <w:rPr>
                      <w:rFonts w:ascii="Arial" w:hAnsi="Arial" w:cs="Arial"/>
                      <w:color w:val="000000"/>
                      <w:sz w:val="18"/>
                      <w:szCs w:val="18"/>
                    </w:rPr>
                  </w:rPrChange>
                </w:rPr>
                <w:t>g) Làm cho người bị bắt, giữ, giam hoặc gia đình họ lâm vào hoàn cảnh kinh tế đặc biệt khó khăn;</w:t>
              </w:r>
            </w:ins>
          </w:p>
          <w:p w14:paraId="7C03FF17" w14:textId="77777777" w:rsidR="00696401" w:rsidRPr="00696401" w:rsidRDefault="00696401" w:rsidP="00696401">
            <w:pPr>
              <w:autoSpaceDE w:val="0"/>
              <w:autoSpaceDN w:val="0"/>
              <w:spacing w:line="269" w:lineRule="auto"/>
              <w:jc w:val="both"/>
              <w:rPr>
                <w:ins w:id="130" w:author="Admin" w:date="2024-02-29T11:14:00Z" w16du:dateUtc="2024-02-29T04:14:00Z"/>
                <w:i/>
                <w:sz w:val="26"/>
                <w:szCs w:val="26"/>
                <w:rPrChange w:id="131" w:author="Admin" w:date="2024-02-29T11:15:00Z" w16du:dateUtc="2024-02-29T04:15:00Z">
                  <w:rPr>
                    <w:ins w:id="132" w:author="Admin" w:date="2024-02-29T11:14:00Z" w16du:dateUtc="2024-02-29T04:14:00Z"/>
                    <w:rFonts w:ascii="Arial" w:hAnsi="Arial" w:cs="Arial"/>
                    <w:color w:val="000000"/>
                    <w:sz w:val="18"/>
                    <w:szCs w:val="18"/>
                  </w:rPr>
                </w:rPrChange>
              </w:rPr>
              <w:pPrChange w:id="133" w:author="Admin" w:date="2024-02-29T11:15:00Z" w16du:dateUtc="2024-02-29T04:15:00Z">
                <w:pPr>
                  <w:pStyle w:val="NormalWeb"/>
                  <w:shd w:val="clear" w:color="auto" w:fill="FFFFFF"/>
                  <w:spacing w:before="120" w:beforeAutospacing="0" w:after="120" w:afterAutospacing="0" w:line="234" w:lineRule="atLeast"/>
                </w:pPr>
              </w:pPrChange>
            </w:pPr>
            <w:ins w:id="134" w:author="Admin" w:date="2024-02-29T11:14:00Z" w16du:dateUtc="2024-02-29T04:14:00Z">
              <w:r w:rsidRPr="00696401">
                <w:rPr>
                  <w:i/>
                  <w:sz w:val="26"/>
                  <w:szCs w:val="26"/>
                  <w:rPrChange w:id="135" w:author="Admin" w:date="2024-02-29T11:15:00Z" w16du:dateUtc="2024-02-29T04:15:00Z">
                    <w:rPr>
                      <w:rFonts w:ascii="Arial" w:hAnsi="Arial" w:cs="Arial"/>
                      <w:color w:val="000000"/>
                      <w:sz w:val="18"/>
                      <w:szCs w:val="18"/>
                    </w:rPr>
                  </w:rPrChange>
                </w:rPr>
                <w:t>h) Gây thương tích, gây tổn hại cho sức khỏe hoặc gây rối loạn tâm thần và hành vi của người bị bắt, giữ, giam mà tỷ lệ tổn thương cơ thể từ 31% đến 60%.</w:t>
              </w:r>
            </w:ins>
          </w:p>
          <w:p w14:paraId="405E11F6" w14:textId="77777777" w:rsidR="00696401" w:rsidRPr="00696401" w:rsidRDefault="00696401" w:rsidP="00696401">
            <w:pPr>
              <w:autoSpaceDE w:val="0"/>
              <w:autoSpaceDN w:val="0"/>
              <w:spacing w:line="269" w:lineRule="auto"/>
              <w:jc w:val="both"/>
              <w:rPr>
                <w:ins w:id="136" w:author="Admin" w:date="2024-02-29T11:14:00Z" w16du:dateUtc="2024-02-29T04:14:00Z"/>
                <w:i/>
                <w:sz w:val="26"/>
                <w:szCs w:val="26"/>
                <w:rPrChange w:id="137" w:author="Admin" w:date="2024-02-29T11:15:00Z" w16du:dateUtc="2024-02-29T04:15:00Z">
                  <w:rPr>
                    <w:ins w:id="138" w:author="Admin" w:date="2024-02-29T11:14:00Z" w16du:dateUtc="2024-02-29T04:14:00Z"/>
                    <w:rFonts w:ascii="Arial" w:hAnsi="Arial" w:cs="Arial"/>
                    <w:color w:val="000000"/>
                    <w:sz w:val="18"/>
                    <w:szCs w:val="18"/>
                  </w:rPr>
                </w:rPrChange>
              </w:rPr>
              <w:pPrChange w:id="139" w:author="Admin" w:date="2024-02-29T11:15:00Z" w16du:dateUtc="2024-02-29T04:15:00Z">
                <w:pPr>
                  <w:pStyle w:val="NormalWeb"/>
                  <w:shd w:val="clear" w:color="auto" w:fill="FFFFFF"/>
                  <w:spacing w:before="0" w:beforeAutospacing="0" w:after="0" w:afterAutospacing="0" w:line="234" w:lineRule="atLeast"/>
                </w:pPr>
              </w:pPrChange>
            </w:pPr>
            <w:ins w:id="140" w:author="Admin" w:date="2024-02-29T11:14:00Z" w16du:dateUtc="2024-02-29T04:14:00Z">
              <w:r w:rsidRPr="00696401">
                <w:rPr>
                  <w:i/>
                  <w:sz w:val="26"/>
                  <w:szCs w:val="26"/>
                  <w:rPrChange w:id="141" w:author="Admin" w:date="2024-02-29T11:15:00Z" w16du:dateUtc="2024-02-29T04:15:00Z">
                    <w:rPr>
                      <w:rFonts w:ascii="Arial" w:hAnsi="Arial" w:cs="Arial"/>
                      <w:color w:val="000000"/>
                      <w:sz w:val="18"/>
                      <w:szCs w:val="18"/>
                    </w:rPr>
                  </w:rPrChange>
                </w:rPr>
                <w:t>3.</w:t>
              </w:r>
              <w:r w:rsidRPr="00696401">
                <w:rPr>
                  <w:i/>
                  <w:sz w:val="26"/>
                  <w:szCs w:val="26"/>
                  <w:rPrChange w:id="142" w:author="Admin" w:date="2024-02-29T11:15:00Z" w16du:dateUtc="2024-02-29T04:15:00Z">
                    <w:rPr>
                      <w:rFonts w:ascii="Arial" w:hAnsi="Arial" w:cs="Arial"/>
                      <w:color w:val="000000"/>
                      <w:sz w:val="18"/>
                      <w:szCs w:val="18"/>
                    </w:rPr>
                  </w:rPrChange>
                </w:rPr>
                <w:fldChar w:fldCharType="begin"/>
              </w:r>
              <w:r w:rsidRPr="00696401">
                <w:rPr>
                  <w:i/>
                  <w:sz w:val="26"/>
                  <w:szCs w:val="26"/>
                  <w:rPrChange w:id="143" w:author="Admin" w:date="2024-02-29T11:15:00Z" w16du:dateUtc="2024-02-29T04:15:00Z">
                    <w:rPr>
                      <w:rFonts w:ascii="Arial" w:hAnsi="Arial" w:cs="Arial"/>
                      <w:color w:val="000000"/>
                      <w:sz w:val="18"/>
                      <w:szCs w:val="18"/>
                    </w:rPr>
                  </w:rPrChange>
                </w:rPr>
                <w:instrText>HYPERLINK "https://thuvienphapluat.vn/van-ban/Bo-may-hanh-chinh/Van-ban-hop-nhat-01-VBHN-VPQH-2017-Bo-luat-Hinh-su-363655.aspx" \l "_ftn81" \o ""</w:instrText>
              </w:r>
              <w:r w:rsidRPr="00696401">
                <w:rPr>
                  <w:i/>
                  <w:sz w:val="26"/>
                  <w:szCs w:val="26"/>
                  <w:rPrChange w:id="144" w:author="Admin" w:date="2024-02-29T11:15:00Z" w16du:dateUtc="2024-02-29T04:15:00Z">
                    <w:rPr>
                      <w:rFonts w:ascii="Arial" w:hAnsi="Arial" w:cs="Arial"/>
                      <w:color w:val="000000"/>
                      <w:sz w:val="18"/>
                      <w:szCs w:val="18"/>
                    </w:rPr>
                  </w:rPrChange>
                </w:rPr>
              </w:r>
              <w:r w:rsidRPr="00696401">
                <w:rPr>
                  <w:i/>
                  <w:sz w:val="26"/>
                  <w:szCs w:val="26"/>
                  <w:rPrChange w:id="145" w:author="Admin" w:date="2024-02-29T11:15:00Z" w16du:dateUtc="2024-02-29T04:15:00Z">
                    <w:rPr>
                      <w:rFonts w:ascii="Arial" w:hAnsi="Arial" w:cs="Arial"/>
                      <w:color w:val="000000"/>
                      <w:sz w:val="18"/>
                      <w:szCs w:val="18"/>
                    </w:rPr>
                  </w:rPrChange>
                </w:rPr>
                <w:fldChar w:fldCharType="separate"/>
              </w:r>
              <w:r w:rsidRPr="00696401">
                <w:rPr>
                  <w:i/>
                  <w:sz w:val="26"/>
                  <w:szCs w:val="26"/>
                  <w:rPrChange w:id="146" w:author="Admin" w:date="2024-02-29T11:15:00Z" w16du:dateUtc="2024-02-29T04:15:00Z">
                    <w:rPr>
                      <w:rStyle w:val="Hyperlink"/>
                      <w:rFonts w:ascii="Arial" w:hAnsi="Arial" w:cs="Arial"/>
                      <w:color w:val="000000"/>
                      <w:sz w:val="18"/>
                      <w:szCs w:val="18"/>
                    </w:rPr>
                  </w:rPrChange>
                </w:rPr>
                <w:t>[81]</w:t>
              </w:r>
              <w:r w:rsidRPr="00696401">
                <w:rPr>
                  <w:i/>
                  <w:sz w:val="26"/>
                  <w:szCs w:val="26"/>
                  <w:rPrChange w:id="147" w:author="Admin" w:date="2024-02-29T11:15:00Z" w16du:dateUtc="2024-02-29T04:15:00Z">
                    <w:rPr>
                      <w:rFonts w:ascii="Arial" w:hAnsi="Arial" w:cs="Arial"/>
                      <w:color w:val="000000"/>
                      <w:sz w:val="18"/>
                      <w:szCs w:val="18"/>
                    </w:rPr>
                  </w:rPrChange>
                </w:rPr>
                <w:fldChar w:fldCharType="end"/>
              </w:r>
              <w:r w:rsidRPr="00696401">
                <w:rPr>
                  <w:i/>
                  <w:sz w:val="26"/>
                  <w:szCs w:val="26"/>
                  <w:rPrChange w:id="148" w:author="Admin" w:date="2024-02-29T11:15:00Z" w16du:dateUtc="2024-02-29T04:15:00Z">
                    <w:rPr>
                      <w:rFonts w:ascii="Arial" w:hAnsi="Arial" w:cs="Arial"/>
                      <w:color w:val="000000"/>
                      <w:sz w:val="18"/>
                      <w:szCs w:val="18"/>
                    </w:rPr>
                  </w:rPrChange>
                </w:rPr>
                <w:t> Phạm tội thuộc một trong các trường hợp sau đây, thì bị phạt tù từ 05 năm đến 12 năm:</w:t>
              </w:r>
            </w:ins>
          </w:p>
          <w:p w14:paraId="73E3E6E7" w14:textId="77777777" w:rsidR="00696401" w:rsidRPr="00696401" w:rsidRDefault="00696401" w:rsidP="00696401">
            <w:pPr>
              <w:autoSpaceDE w:val="0"/>
              <w:autoSpaceDN w:val="0"/>
              <w:spacing w:line="269" w:lineRule="auto"/>
              <w:jc w:val="both"/>
              <w:rPr>
                <w:ins w:id="149" w:author="Admin" w:date="2024-02-29T11:14:00Z" w16du:dateUtc="2024-02-29T04:14:00Z"/>
                <w:i/>
                <w:sz w:val="26"/>
                <w:szCs w:val="26"/>
                <w:rPrChange w:id="150" w:author="Admin" w:date="2024-02-29T11:15:00Z" w16du:dateUtc="2024-02-29T04:15:00Z">
                  <w:rPr>
                    <w:ins w:id="151" w:author="Admin" w:date="2024-02-29T11:14:00Z" w16du:dateUtc="2024-02-29T04:14:00Z"/>
                    <w:rFonts w:ascii="Arial" w:hAnsi="Arial" w:cs="Arial"/>
                    <w:color w:val="000000"/>
                    <w:sz w:val="18"/>
                    <w:szCs w:val="18"/>
                  </w:rPr>
                </w:rPrChange>
              </w:rPr>
              <w:pPrChange w:id="152" w:author="Admin" w:date="2024-02-29T11:15:00Z" w16du:dateUtc="2024-02-29T04:15:00Z">
                <w:pPr>
                  <w:pStyle w:val="NormalWeb"/>
                  <w:shd w:val="clear" w:color="auto" w:fill="FFFFFF"/>
                  <w:spacing w:before="120" w:beforeAutospacing="0" w:after="120" w:afterAutospacing="0" w:line="234" w:lineRule="atLeast"/>
                </w:pPr>
              </w:pPrChange>
            </w:pPr>
            <w:ins w:id="153" w:author="Admin" w:date="2024-02-29T11:14:00Z" w16du:dateUtc="2024-02-29T04:14:00Z">
              <w:r w:rsidRPr="00696401">
                <w:rPr>
                  <w:i/>
                  <w:sz w:val="26"/>
                  <w:szCs w:val="26"/>
                  <w:rPrChange w:id="154" w:author="Admin" w:date="2024-02-29T11:15:00Z" w16du:dateUtc="2024-02-29T04:15:00Z">
                    <w:rPr>
                      <w:rFonts w:ascii="Arial" w:hAnsi="Arial" w:cs="Arial"/>
                      <w:color w:val="000000"/>
                      <w:sz w:val="18"/>
                      <w:szCs w:val="18"/>
                    </w:rPr>
                  </w:rPrChange>
                </w:rPr>
                <w:t>a) Làm người bị bắt, giữ, giam chết hoặc tự sát;</w:t>
              </w:r>
            </w:ins>
          </w:p>
          <w:p w14:paraId="091E1246" w14:textId="77777777" w:rsidR="00696401" w:rsidRPr="00696401" w:rsidRDefault="00696401" w:rsidP="00696401">
            <w:pPr>
              <w:autoSpaceDE w:val="0"/>
              <w:autoSpaceDN w:val="0"/>
              <w:spacing w:line="269" w:lineRule="auto"/>
              <w:jc w:val="both"/>
              <w:rPr>
                <w:ins w:id="155" w:author="Admin" w:date="2024-02-29T11:14:00Z" w16du:dateUtc="2024-02-29T04:14:00Z"/>
                <w:i/>
                <w:sz w:val="26"/>
                <w:szCs w:val="26"/>
                <w:rPrChange w:id="156" w:author="Admin" w:date="2024-02-29T11:15:00Z" w16du:dateUtc="2024-02-29T04:15:00Z">
                  <w:rPr>
                    <w:ins w:id="157" w:author="Admin" w:date="2024-02-29T11:14:00Z" w16du:dateUtc="2024-02-29T04:14:00Z"/>
                    <w:rFonts w:ascii="Arial" w:hAnsi="Arial" w:cs="Arial"/>
                    <w:color w:val="000000"/>
                    <w:sz w:val="18"/>
                    <w:szCs w:val="18"/>
                  </w:rPr>
                </w:rPrChange>
              </w:rPr>
              <w:pPrChange w:id="158" w:author="Admin" w:date="2024-02-29T11:15:00Z" w16du:dateUtc="2024-02-29T04:15:00Z">
                <w:pPr>
                  <w:pStyle w:val="NormalWeb"/>
                  <w:shd w:val="clear" w:color="auto" w:fill="FFFFFF"/>
                  <w:spacing w:before="120" w:beforeAutospacing="0" w:after="120" w:afterAutospacing="0" w:line="234" w:lineRule="atLeast"/>
                </w:pPr>
              </w:pPrChange>
            </w:pPr>
            <w:ins w:id="159" w:author="Admin" w:date="2024-02-29T11:14:00Z" w16du:dateUtc="2024-02-29T04:14:00Z">
              <w:r w:rsidRPr="00696401">
                <w:rPr>
                  <w:i/>
                  <w:sz w:val="26"/>
                  <w:szCs w:val="26"/>
                  <w:rPrChange w:id="160" w:author="Admin" w:date="2024-02-29T11:15:00Z" w16du:dateUtc="2024-02-29T04:15:00Z">
                    <w:rPr>
                      <w:rFonts w:ascii="Arial" w:hAnsi="Arial" w:cs="Arial"/>
                      <w:color w:val="000000"/>
                      <w:sz w:val="18"/>
                      <w:szCs w:val="18"/>
                    </w:rPr>
                  </w:rPrChange>
                </w:rPr>
                <w:lastRenderedPageBreak/>
                <w:t>b) Tra tấn, đối xử hoặc trừng phạt tàn bạo, vô nhân đạo hoặc hạ nhục nhân phẩm của người bị bắt, giữ, giam;</w:t>
              </w:r>
            </w:ins>
          </w:p>
          <w:p w14:paraId="61AFBFB3" w14:textId="77777777" w:rsidR="00696401" w:rsidRPr="00696401" w:rsidRDefault="00696401" w:rsidP="00696401">
            <w:pPr>
              <w:autoSpaceDE w:val="0"/>
              <w:autoSpaceDN w:val="0"/>
              <w:spacing w:line="269" w:lineRule="auto"/>
              <w:jc w:val="both"/>
              <w:rPr>
                <w:ins w:id="161" w:author="Admin" w:date="2024-02-29T11:14:00Z" w16du:dateUtc="2024-02-29T04:14:00Z"/>
                <w:i/>
                <w:sz w:val="26"/>
                <w:szCs w:val="26"/>
                <w:rPrChange w:id="162" w:author="Admin" w:date="2024-02-29T11:15:00Z" w16du:dateUtc="2024-02-29T04:15:00Z">
                  <w:rPr>
                    <w:ins w:id="163" w:author="Admin" w:date="2024-02-29T11:14:00Z" w16du:dateUtc="2024-02-29T04:14:00Z"/>
                    <w:rFonts w:ascii="Arial" w:hAnsi="Arial" w:cs="Arial"/>
                    <w:color w:val="000000"/>
                    <w:sz w:val="18"/>
                    <w:szCs w:val="18"/>
                  </w:rPr>
                </w:rPrChange>
              </w:rPr>
              <w:pPrChange w:id="164" w:author="Admin" w:date="2024-02-29T11:15:00Z" w16du:dateUtc="2024-02-29T04:15:00Z">
                <w:pPr>
                  <w:pStyle w:val="NormalWeb"/>
                  <w:shd w:val="clear" w:color="auto" w:fill="FFFFFF"/>
                  <w:spacing w:before="120" w:beforeAutospacing="0" w:after="120" w:afterAutospacing="0" w:line="234" w:lineRule="atLeast"/>
                </w:pPr>
              </w:pPrChange>
            </w:pPr>
            <w:ins w:id="165" w:author="Admin" w:date="2024-02-29T11:14:00Z" w16du:dateUtc="2024-02-29T04:14:00Z">
              <w:r w:rsidRPr="00696401">
                <w:rPr>
                  <w:i/>
                  <w:sz w:val="26"/>
                  <w:szCs w:val="26"/>
                  <w:rPrChange w:id="166" w:author="Admin" w:date="2024-02-29T11:15:00Z" w16du:dateUtc="2024-02-29T04:15:00Z">
                    <w:rPr>
                      <w:rFonts w:ascii="Arial" w:hAnsi="Arial" w:cs="Arial"/>
                      <w:color w:val="000000"/>
                      <w:sz w:val="18"/>
                      <w:szCs w:val="18"/>
                    </w:rPr>
                  </w:rPrChange>
                </w:rPr>
                <w:t>c) Gây thương tích, gây tổn hại cho sức khỏe hoặc gây rối loạn tâm thần và hành vi của người bị bắt, giữ, giam mà tỷ lệ tổn thương cơ thể 61% trở lên.</w:t>
              </w:r>
            </w:ins>
          </w:p>
          <w:p w14:paraId="1B18D951" w14:textId="2A91D048" w:rsidR="005B2EA4" w:rsidRPr="00696401" w:rsidDel="00696401" w:rsidRDefault="00696401" w:rsidP="00696401">
            <w:pPr>
              <w:autoSpaceDE w:val="0"/>
              <w:autoSpaceDN w:val="0"/>
              <w:spacing w:line="269" w:lineRule="auto"/>
              <w:jc w:val="both"/>
              <w:rPr>
                <w:del w:id="167" w:author="Admin" w:date="2024-02-29T11:14:00Z" w16du:dateUtc="2024-02-29T04:14:00Z"/>
                <w:i/>
                <w:sz w:val="26"/>
                <w:szCs w:val="26"/>
              </w:rPr>
              <w:pPrChange w:id="168" w:author="Admin" w:date="2024-02-29T11:15:00Z" w16du:dateUtc="2024-02-29T04:15:00Z">
                <w:pPr>
                  <w:autoSpaceDE w:val="0"/>
                  <w:autoSpaceDN w:val="0"/>
                  <w:spacing w:line="269" w:lineRule="auto"/>
                  <w:jc w:val="both"/>
                </w:pPr>
              </w:pPrChange>
            </w:pPr>
            <w:ins w:id="169" w:author="Admin" w:date="2024-02-29T11:14:00Z" w16du:dateUtc="2024-02-29T04:14:00Z">
              <w:r w:rsidRPr="00696401">
                <w:rPr>
                  <w:i/>
                  <w:sz w:val="26"/>
                  <w:szCs w:val="26"/>
                  <w:rPrChange w:id="170" w:author="Admin" w:date="2024-02-29T11:15:00Z" w16du:dateUtc="2024-02-29T04:15:00Z">
                    <w:rPr>
                      <w:rFonts w:ascii="Arial" w:hAnsi="Arial" w:cs="Arial"/>
                      <w:color w:val="000000"/>
                      <w:sz w:val="18"/>
                      <w:szCs w:val="18"/>
                    </w:rPr>
                  </w:rPrChange>
                </w:rPr>
                <w:t>4. Người phạm tội còn có thể bị cấm đảm nhiệm chức vụ nhất định từ 01 năm đến 05 năm</w:t>
              </w:r>
            </w:ins>
            <w:del w:id="171" w:author="Admin" w:date="2024-02-29T11:14:00Z" w16du:dateUtc="2024-02-29T04:14:00Z">
              <w:r w:rsidR="005B2EA4" w:rsidRPr="00381BBA" w:rsidDel="00696401">
                <w:rPr>
                  <w:i/>
                  <w:sz w:val="26"/>
                  <w:szCs w:val="26"/>
                </w:rPr>
                <w:delText>1. Người nào bắt, giữ hoặc giam người trái pháp luật, nếu không thuộc trường hợp quy định tại Điều 377 của Bộ luật này, thì bị phạt cải tạo không giam giữ đến 03 năm hoặc phạt tù từ 06 tháng đến 03 năm.</w:delText>
              </w:r>
            </w:del>
          </w:p>
          <w:p w14:paraId="2355AD54" w14:textId="05A00BAC" w:rsidR="005B2EA4" w:rsidRPr="00381BBA" w:rsidDel="00696401" w:rsidRDefault="005B2EA4" w:rsidP="00696401">
            <w:pPr>
              <w:autoSpaceDE w:val="0"/>
              <w:autoSpaceDN w:val="0"/>
              <w:spacing w:line="269" w:lineRule="auto"/>
              <w:jc w:val="both"/>
              <w:rPr>
                <w:del w:id="172" w:author="Admin" w:date="2024-02-29T11:14:00Z" w16du:dateUtc="2024-02-29T04:14:00Z"/>
                <w:i/>
                <w:sz w:val="26"/>
                <w:szCs w:val="26"/>
              </w:rPr>
              <w:pPrChange w:id="173" w:author="Admin" w:date="2024-02-29T11:15:00Z" w16du:dateUtc="2024-02-29T04:15:00Z">
                <w:pPr>
                  <w:autoSpaceDE w:val="0"/>
                  <w:autoSpaceDN w:val="0"/>
                  <w:spacing w:line="269" w:lineRule="auto"/>
                  <w:jc w:val="both"/>
                </w:pPr>
              </w:pPrChange>
            </w:pPr>
            <w:del w:id="174" w:author="Admin" w:date="2024-02-29T11:14:00Z" w16du:dateUtc="2024-02-29T04:14:00Z">
              <w:r w:rsidRPr="00381BBA" w:rsidDel="00696401">
                <w:rPr>
                  <w:i/>
                  <w:sz w:val="26"/>
                  <w:szCs w:val="26"/>
                </w:rPr>
                <w:delText>2. Phạm tội thuộc một trong các trường hợp sau đây, thì phạt tù từ 02 năm đến 07 năm:</w:delText>
              </w:r>
            </w:del>
          </w:p>
          <w:p w14:paraId="28E72C22" w14:textId="73DE1E93" w:rsidR="005B2EA4" w:rsidRPr="00381BBA" w:rsidDel="00696401" w:rsidRDefault="005B2EA4" w:rsidP="00696401">
            <w:pPr>
              <w:autoSpaceDE w:val="0"/>
              <w:autoSpaceDN w:val="0"/>
              <w:spacing w:line="269" w:lineRule="auto"/>
              <w:jc w:val="both"/>
              <w:rPr>
                <w:del w:id="175" w:author="Admin" w:date="2024-02-29T11:14:00Z" w16du:dateUtc="2024-02-29T04:14:00Z"/>
                <w:i/>
                <w:sz w:val="26"/>
                <w:szCs w:val="26"/>
              </w:rPr>
              <w:pPrChange w:id="176" w:author="Admin" w:date="2024-02-29T11:15:00Z" w16du:dateUtc="2024-02-29T04:15:00Z">
                <w:pPr>
                  <w:autoSpaceDE w:val="0"/>
                  <w:autoSpaceDN w:val="0"/>
                  <w:spacing w:line="269" w:lineRule="auto"/>
                  <w:jc w:val="both"/>
                </w:pPr>
              </w:pPrChange>
            </w:pPr>
            <w:del w:id="177" w:author="Admin" w:date="2024-02-29T11:14:00Z" w16du:dateUtc="2024-02-29T04:14:00Z">
              <w:r w:rsidRPr="00381BBA" w:rsidDel="00696401">
                <w:rPr>
                  <w:i/>
                  <w:sz w:val="26"/>
                  <w:szCs w:val="26"/>
                </w:rPr>
                <w:delText>a) Có tổ chức;</w:delText>
              </w:r>
            </w:del>
          </w:p>
          <w:p w14:paraId="4794EC2B" w14:textId="7ECCC393" w:rsidR="005B2EA4" w:rsidRPr="00381BBA" w:rsidDel="00696401" w:rsidRDefault="005B2EA4" w:rsidP="00696401">
            <w:pPr>
              <w:autoSpaceDE w:val="0"/>
              <w:autoSpaceDN w:val="0"/>
              <w:spacing w:line="269" w:lineRule="auto"/>
              <w:jc w:val="both"/>
              <w:rPr>
                <w:del w:id="178" w:author="Admin" w:date="2024-02-29T11:14:00Z" w16du:dateUtc="2024-02-29T04:14:00Z"/>
                <w:i/>
                <w:sz w:val="26"/>
                <w:szCs w:val="26"/>
              </w:rPr>
              <w:pPrChange w:id="179" w:author="Admin" w:date="2024-02-29T11:15:00Z" w16du:dateUtc="2024-02-29T04:15:00Z">
                <w:pPr>
                  <w:autoSpaceDE w:val="0"/>
                  <w:autoSpaceDN w:val="0"/>
                  <w:spacing w:line="269" w:lineRule="auto"/>
                  <w:jc w:val="both"/>
                </w:pPr>
              </w:pPrChange>
            </w:pPr>
            <w:del w:id="180" w:author="Admin" w:date="2024-02-29T11:14:00Z" w16du:dateUtc="2024-02-29T04:14:00Z">
              <w:r w:rsidRPr="00381BBA" w:rsidDel="00696401">
                <w:rPr>
                  <w:i/>
                  <w:sz w:val="26"/>
                  <w:szCs w:val="26"/>
                </w:rPr>
                <w:delText>b) Lợi dụng chức vụ, quyền hạn;</w:delText>
              </w:r>
            </w:del>
          </w:p>
          <w:p w14:paraId="373502F7" w14:textId="5EE371D0" w:rsidR="005B2EA4" w:rsidRPr="00381BBA" w:rsidDel="00696401" w:rsidRDefault="005B2EA4" w:rsidP="00696401">
            <w:pPr>
              <w:autoSpaceDE w:val="0"/>
              <w:autoSpaceDN w:val="0"/>
              <w:spacing w:line="269" w:lineRule="auto"/>
              <w:jc w:val="both"/>
              <w:rPr>
                <w:del w:id="181" w:author="Admin" w:date="2024-02-29T11:14:00Z" w16du:dateUtc="2024-02-29T04:14:00Z"/>
                <w:i/>
                <w:sz w:val="26"/>
                <w:szCs w:val="26"/>
              </w:rPr>
              <w:pPrChange w:id="182" w:author="Admin" w:date="2024-02-29T11:15:00Z" w16du:dateUtc="2024-02-29T04:15:00Z">
                <w:pPr>
                  <w:autoSpaceDE w:val="0"/>
                  <w:autoSpaceDN w:val="0"/>
                  <w:spacing w:line="269" w:lineRule="auto"/>
                  <w:jc w:val="both"/>
                </w:pPr>
              </w:pPrChange>
            </w:pPr>
            <w:del w:id="183" w:author="Admin" w:date="2024-02-29T11:14:00Z" w16du:dateUtc="2024-02-29T04:14:00Z">
              <w:r w:rsidRPr="00381BBA" w:rsidDel="00696401">
                <w:rPr>
                  <w:i/>
                  <w:sz w:val="26"/>
                  <w:szCs w:val="26"/>
                </w:rPr>
                <w:delText>c) Đối với người thi hành công vụ;</w:delText>
              </w:r>
            </w:del>
          </w:p>
          <w:p w14:paraId="07BF934D" w14:textId="40B2BEBB" w:rsidR="005B2EA4" w:rsidRPr="00381BBA" w:rsidDel="00696401" w:rsidRDefault="005B2EA4" w:rsidP="00696401">
            <w:pPr>
              <w:autoSpaceDE w:val="0"/>
              <w:autoSpaceDN w:val="0"/>
              <w:spacing w:line="269" w:lineRule="auto"/>
              <w:jc w:val="both"/>
              <w:rPr>
                <w:del w:id="184" w:author="Admin" w:date="2024-02-29T11:14:00Z" w16du:dateUtc="2024-02-29T04:14:00Z"/>
                <w:i/>
                <w:sz w:val="26"/>
                <w:szCs w:val="26"/>
              </w:rPr>
              <w:pPrChange w:id="185" w:author="Admin" w:date="2024-02-29T11:15:00Z" w16du:dateUtc="2024-02-29T04:15:00Z">
                <w:pPr>
                  <w:autoSpaceDE w:val="0"/>
                  <w:autoSpaceDN w:val="0"/>
                  <w:spacing w:line="269" w:lineRule="auto"/>
                  <w:jc w:val="both"/>
                </w:pPr>
              </w:pPrChange>
            </w:pPr>
            <w:del w:id="186" w:author="Admin" w:date="2024-02-29T11:14:00Z" w16du:dateUtc="2024-02-29T04:14:00Z">
              <w:r w:rsidRPr="00381BBA" w:rsidDel="00696401">
                <w:rPr>
                  <w:i/>
                  <w:sz w:val="26"/>
                  <w:szCs w:val="26"/>
                </w:rPr>
                <w:delText>d) Phạm tội 02 lần trở lên;</w:delText>
              </w:r>
            </w:del>
          </w:p>
          <w:p w14:paraId="5B82B515" w14:textId="0F8C852A" w:rsidR="005B2EA4" w:rsidRPr="00381BBA" w:rsidDel="00696401" w:rsidRDefault="005B2EA4" w:rsidP="00696401">
            <w:pPr>
              <w:autoSpaceDE w:val="0"/>
              <w:autoSpaceDN w:val="0"/>
              <w:spacing w:line="269" w:lineRule="auto"/>
              <w:jc w:val="both"/>
              <w:rPr>
                <w:del w:id="187" w:author="Admin" w:date="2024-02-29T11:14:00Z" w16du:dateUtc="2024-02-29T04:14:00Z"/>
                <w:i/>
                <w:sz w:val="26"/>
                <w:szCs w:val="26"/>
              </w:rPr>
              <w:pPrChange w:id="188" w:author="Admin" w:date="2024-02-29T11:15:00Z" w16du:dateUtc="2024-02-29T04:15:00Z">
                <w:pPr>
                  <w:autoSpaceDE w:val="0"/>
                  <w:autoSpaceDN w:val="0"/>
                  <w:spacing w:line="269" w:lineRule="auto"/>
                  <w:jc w:val="both"/>
                </w:pPr>
              </w:pPrChange>
            </w:pPr>
            <w:del w:id="189" w:author="Admin" w:date="2024-02-29T11:14:00Z" w16du:dateUtc="2024-02-29T04:14:00Z">
              <w:r w:rsidRPr="00381BBA" w:rsidDel="00696401">
                <w:rPr>
                  <w:i/>
                  <w:sz w:val="26"/>
                  <w:szCs w:val="26"/>
                </w:rPr>
                <w:delText>đ) Đối với 02 người trở lên;</w:delText>
              </w:r>
            </w:del>
          </w:p>
          <w:p w14:paraId="4069C4BD" w14:textId="72204744" w:rsidR="005B2EA4" w:rsidRPr="00381BBA" w:rsidDel="00696401" w:rsidRDefault="005B2EA4" w:rsidP="00696401">
            <w:pPr>
              <w:autoSpaceDE w:val="0"/>
              <w:autoSpaceDN w:val="0"/>
              <w:spacing w:line="269" w:lineRule="auto"/>
              <w:jc w:val="both"/>
              <w:rPr>
                <w:del w:id="190" w:author="Admin" w:date="2024-02-29T11:14:00Z" w16du:dateUtc="2024-02-29T04:14:00Z"/>
                <w:i/>
                <w:sz w:val="26"/>
                <w:szCs w:val="26"/>
              </w:rPr>
              <w:pPrChange w:id="191" w:author="Admin" w:date="2024-02-29T11:15:00Z" w16du:dateUtc="2024-02-29T04:15:00Z">
                <w:pPr>
                  <w:autoSpaceDE w:val="0"/>
                  <w:autoSpaceDN w:val="0"/>
                  <w:spacing w:line="269" w:lineRule="auto"/>
                  <w:jc w:val="both"/>
                </w:pPr>
              </w:pPrChange>
            </w:pPr>
            <w:del w:id="192" w:author="Admin" w:date="2024-02-29T11:14:00Z" w16du:dateUtc="2024-02-29T04:14:00Z">
              <w:r w:rsidRPr="00381BBA" w:rsidDel="00696401">
                <w:rPr>
                  <w:i/>
                  <w:sz w:val="26"/>
                  <w:szCs w:val="26"/>
                </w:rPr>
                <w:delText>e) Đối với người dưới 18 tuổi, phụ nữ mà biết là có thai, người già yếu hoặc người không có khả năng tự vệ;</w:delText>
              </w:r>
            </w:del>
          </w:p>
          <w:p w14:paraId="34AD65E5" w14:textId="4C1A297B" w:rsidR="005B2EA4" w:rsidRPr="00381BBA" w:rsidDel="00696401" w:rsidRDefault="005B2EA4" w:rsidP="00696401">
            <w:pPr>
              <w:autoSpaceDE w:val="0"/>
              <w:autoSpaceDN w:val="0"/>
              <w:spacing w:line="269" w:lineRule="auto"/>
              <w:jc w:val="both"/>
              <w:rPr>
                <w:del w:id="193" w:author="Admin" w:date="2024-02-29T11:14:00Z" w16du:dateUtc="2024-02-29T04:14:00Z"/>
                <w:i/>
                <w:sz w:val="26"/>
                <w:szCs w:val="26"/>
              </w:rPr>
              <w:pPrChange w:id="194" w:author="Admin" w:date="2024-02-29T11:15:00Z" w16du:dateUtc="2024-02-29T04:15:00Z">
                <w:pPr>
                  <w:autoSpaceDE w:val="0"/>
                  <w:autoSpaceDN w:val="0"/>
                  <w:spacing w:line="269" w:lineRule="auto"/>
                  <w:jc w:val="both"/>
                </w:pPr>
              </w:pPrChange>
            </w:pPr>
            <w:del w:id="195" w:author="Admin" w:date="2024-02-29T11:14:00Z" w16du:dateUtc="2024-02-29T04:14:00Z">
              <w:r w:rsidRPr="00381BBA" w:rsidDel="00696401">
                <w:rPr>
                  <w:i/>
                  <w:sz w:val="26"/>
                  <w:szCs w:val="26"/>
                </w:rPr>
                <w:delText>g) Làm cho gia đình người bị giam, giữ lâm vào tình trạng khó khăn, quẫn bách;</w:delText>
              </w:r>
            </w:del>
          </w:p>
          <w:p w14:paraId="7B2AD6DB" w14:textId="408A7009" w:rsidR="005B2EA4" w:rsidRPr="00381BBA" w:rsidDel="00696401" w:rsidRDefault="005B2EA4" w:rsidP="00696401">
            <w:pPr>
              <w:autoSpaceDE w:val="0"/>
              <w:autoSpaceDN w:val="0"/>
              <w:spacing w:line="269" w:lineRule="auto"/>
              <w:jc w:val="both"/>
              <w:rPr>
                <w:del w:id="196" w:author="Admin" w:date="2024-02-29T11:14:00Z" w16du:dateUtc="2024-02-29T04:14:00Z"/>
                <w:i/>
                <w:sz w:val="26"/>
                <w:szCs w:val="26"/>
              </w:rPr>
              <w:pPrChange w:id="197" w:author="Admin" w:date="2024-02-29T11:15:00Z" w16du:dateUtc="2024-02-29T04:15:00Z">
                <w:pPr>
                  <w:autoSpaceDE w:val="0"/>
                  <w:autoSpaceDN w:val="0"/>
                  <w:spacing w:line="269" w:lineRule="auto"/>
                  <w:jc w:val="both"/>
                </w:pPr>
              </w:pPrChange>
            </w:pPr>
            <w:del w:id="198" w:author="Admin" w:date="2024-02-29T11:14:00Z" w16du:dateUtc="2024-02-29T04:14:00Z">
              <w:r w:rsidRPr="00381BBA" w:rsidDel="00696401">
                <w:rPr>
                  <w:i/>
                  <w:sz w:val="26"/>
                  <w:szCs w:val="26"/>
                </w:rPr>
                <w:delText>h) Gây rối loạn tâm thần và hành vi của người bị bắt, giữ, giam trái pháp luật từ 11% đến 45%.</w:delText>
              </w:r>
            </w:del>
          </w:p>
          <w:p w14:paraId="35819981" w14:textId="7B4A650F" w:rsidR="005B2EA4" w:rsidRPr="00381BBA" w:rsidDel="00696401" w:rsidRDefault="005B2EA4" w:rsidP="00696401">
            <w:pPr>
              <w:autoSpaceDE w:val="0"/>
              <w:autoSpaceDN w:val="0"/>
              <w:spacing w:line="269" w:lineRule="auto"/>
              <w:jc w:val="both"/>
              <w:rPr>
                <w:del w:id="199" w:author="Admin" w:date="2024-02-29T11:14:00Z" w16du:dateUtc="2024-02-29T04:14:00Z"/>
                <w:i/>
                <w:sz w:val="26"/>
                <w:szCs w:val="26"/>
              </w:rPr>
              <w:pPrChange w:id="200" w:author="Admin" w:date="2024-02-29T11:15:00Z" w16du:dateUtc="2024-02-29T04:15:00Z">
                <w:pPr>
                  <w:autoSpaceDE w:val="0"/>
                  <w:autoSpaceDN w:val="0"/>
                  <w:spacing w:line="269" w:lineRule="auto"/>
                  <w:jc w:val="both"/>
                </w:pPr>
              </w:pPrChange>
            </w:pPr>
            <w:del w:id="201" w:author="Admin" w:date="2024-02-29T11:14:00Z" w16du:dateUtc="2024-02-29T04:14:00Z">
              <w:r w:rsidRPr="00381BBA" w:rsidDel="00696401">
                <w:rPr>
                  <w:i/>
                  <w:sz w:val="26"/>
                  <w:szCs w:val="26"/>
                </w:rPr>
                <w:delText>3. Phạm tội thuộc một trong các trường hợp sau đây, thì bị phạt tù từ 05 năm đến 12 năm:</w:delText>
              </w:r>
            </w:del>
          </w:p>
          <w:p w14:paraId="47EAACC6" w14:textId="44FECB47" w:rsidR="005B2EA4" w:rsidRPr="00381BBA" w:rsidDel="00696401" w:rsidRDefault="005B2EA4" w:rsidP="00696401">
            <w:pPr>
              <w:autoSpaceDE w:val="0"/>
              <w:autoSpaceDN w:val="0"/>
              <w:spacing w:line="269" w:lineRule="auto"/>
              <w:jc w:val="both"/>
              <w:rPr>
                <w:del w:id="202" w:author="Admin" w:date="2024-02-29T11:14:00Z" w16du:dateUtc="2024-02-29T04:14:00Z"/>
                <w:i/>
                <w:sz w:val="26"/>
                <w:szCs w:val="26"/>
              </w:rPr>
              <w:pPrChange w:id="203" w:author="Admin" w:date="2024-02-29T11:15:00Z" w16du:dateUtc="2024-02-29T04:15:00Z">
                <w:pPr>
                  <w:autoSpaceDE w:val="0"/>
                  <w:autoSpaceDN w:val="0"/>
                  <w:spacing w:line="269" w:lineRule="auto"/>
                  <w:jc w:val="both"/>
                </w:pPr>
              </w:pPrChange>
            </w:pPr>
            <w:del w:id="204" w:author="Admin" w:date="2024-02-29T11:14:00Z" w16du:dateUtc="2024-02-29T04:14:00Z">
              <w:r w:rsidRPr="00381BBA" w:rsidDel="00696401">
                <w:rPr>
                  <w:i/>
                  <w:sz w:val="26"/>
                  <w:szCs w:val="26"/>
                </w:rPr>
                <w:delText>a) Làm người bị bắt, giữ, giam trái pháp luật chết hoặc tự sát;</w:delText>
              </w:r>
            </w:del>
          </w:p>
          <w:p w14:paraId="10F309A4" w14:textId="34ABB43A" w:rsidR="005B2EA4" w:rsidRPr="00381BBA" w:rsidDel="00696401" w:rsidRDefault="005B2EA4" w:rsidP="00696401">
            <w:pPr>
              <w:autoSpaceDE w:val="0"/>
              <w:autoSpaceDN w:val="0"/>
              <w:spacing w:line="269" w:lineRule="auto"/>
              <w:jc w:val="both"/>
              <w:rPr>
                <w:del w:id="205" w:author="Admin" w:date="2024-02-29T11:14:00Z" w16du:dateUtc="2024-02-29T04:14:00Z"/>
                <w:i/>
                <w:sz w:val="26"/>
                <w:szCs w:val="26"/>
              </w:rPr>
              <w:pPrChange w:id="206" w:author="Admin" w:date="2024-02-29T11:15:00Z" w16du:dateUtc="2024-02-29T04:15:00Z">
                <w:pPr>
                  <w:autoSpaceDE w:val="0"/>
                  <w:autoSpaceDN w:val="0"/>
                  <w:spacing w:line="269" w:lineRule="auto"/>
                  <w:jc w:val="both"/>
                </w:pPr>
              </w:pPrChange>
            </w:pPr>
            <w:del w:id="207" w:author="Admin" w:date="2024-02-29T11:14:00Z" w16du:dateUtc="2024-02-29T04:14:00Z">
              <w:r w:rsidRPr="00381BBA" w:rsidDel="00696401">
                <w:rPr>
                  <w:i/>
                  <w:sz w:val="26"/>
                  <w:szCs w:val="26"/>
                </w:rPr>
                <w:delText>b) Tra tấn, đối xử hoặc trừng phạt tàn bạo, vô nhân đạo hoặc hạ nhục phẩm giá nạn nhân;</w:delText>
              </w:r>
            </w:del>
          </w:p>
          <w:p w14:paraId="56C586A8" w14:textId="0B3C7FF9" w:rsidR="005B2EA4" w:rsidRPr="00381BBA" w:rsidDel="00696401" w:rsidRDefault="005B2EA4" w:rsidP="00696401">
            <w:pPr>
              <w:autoSpaceDE w:val="0"/>
              <w:autoSpaceDN w:val="0"/>
              <w:spacing w:line="269" w:lineRule="auto"/>
              <w:jc w:val="both"/>
              <w:rPr>
                <w:del w:id="208" w:author="Admin" w:date="2024-02-29T11:14:00Z" w16du:dateUtc="2024-02-29T04:14:00Z"/>
                <w:i/>
                <w:sz w:val="26"/>
                <w:szCs w:val="26"/>
              </w:rPr>
              <w:pPrChange w:id="209" w:author="Admin" w:date="2024-02-29T11:15:00Z" w16du:dateUtc="2024-02-29T04:15:00Z">
                <w:pPr>
                  <w:autoSpaceDE w:val="0"/>
                  <w:autoSpaceDN w:val="0"/>
                  <w:spacing w:line="269" w:lineRule="auto"/>
                  <w:jc w:val="both"/>
                </w:pPr>
              </w:pPrChange>
            </w:pPr>
            <w:del w:id="210" w:author="Admin" w:date="2024-02-29T11:14:00Z" w16du:dateUtc="2024-02-29T04:14:00Z">
              <w:r w:rsidRPr="00381BBA" w:rsidDel="00696401">
                <w:rPr>
                  <w:i/>
                  <w:sz w:val="26"/>
                  <w:szCs w:val="26"/>
                </w:rPr>
                <w:delText>c) Gây rối loạn tâm thần và hành vi của người bị bắt, giữ, giam trái pháp luật 46% trở lên.</w:delText>
              </w:r>
            </w:del>
          </w:p>
          <w:p w14:paraId="72CBD011" w14:textId="1785B203" w:rsidR="005B2EA4" w:rsidRPr="00652FFD" w:rsidRDefault="005B2EA4" w:rsidP="00696401">
            <w:pPr>
              <w:autoSpaceDE w:val="0"/>
              <w:autoSpaceDN w:val="0"/>
              <w:spacing w:line="269" w:lineRule="auto"/>
              <w:jc w:val="both"/>
              <w:pPrChange w:id="211" w:author="Admin" w:date="2024-02-29T11:15:00Z" w16du:dateUtc="2024-02-29T04:15:00Z">
                <w:pPr>
                  <w:spacing w:line="269" w:lineRule="auto"/>
                </w:pPr>
              </w:pPrChange>
            </w:pPr>
            <w:del w:id="212" w:author="Admin" w:date="2024-02-29T11:14:00Z" w16du:dateUtc="2024-02-29T04:14:00Z">
              <w:r w:rsidRPr="00696401" w:rsidDel="00696401">
                <w:rPr>
                  <w:i/>
                  <w:sz w:val="26"/>
                  <w:szCs w:val="26"/>
                  <w:rPrChange w:id="213" w:author="Admin" w:date="2024-02-29T11:15:00Z" w16du:dateUtc="2024-02-29T04:15:00Z">
                    <w:rPr>
                      <w:rFonts w:eastAsia="Calibri"/>
                      <w:i/>
                      <w:sz w:val="26"/>
                      <w:szCs w:val="26"/>
                    </w:rPr>
                  </w:rPrChange>
                </w:rPr>
                <w:delText>4. Người phạm tội còn có thể bị cấm đảm nhiệm chức vụ nhất định từ 01 năm đến 05 năm</w:delText>
              </w:r>
            </w:del>
            <w:r w:rsidRPr="00696401">
              <w:rPr>
                <w:i/>
                <w:sz w:val="26"/>
                <w:szCs w:val="26"/>
                <w:rPrChange w:id="214" w:author="Admin" w:date="2024-02-29T11:15:00Z" w16du:dateUtc="2024-02-29T04:15:00Z">
                  <w:rPr>
                    <w:rFonts w:eastAsia="Calibri"/>
                    <w:i/>
                    <w:sz w:val="26"/>
                    <w:szCs w:val="26"/>
                  </w:rPr>
                </w:rPrChange>
              </w:rPr>
              <w:t>.”</w:t>
            </w:r>
          </w:p>
        </w:tc>
      </w:tr>
      <w:tr w:rsidR="005B2EA4" w:rsidRPr="00652FFD" w14:paraId="38008070" w14:textId="77777777" w:rsidTr="0048774C">
        <w:tc>
          <w:tcPr>
            <w:tcW w:w="2126" w:type="dxa"/>
            <w:vMerge w:val="restart"/>
            <w:shd w:val="clear" w:color="auto" w:fill="auto"/>
            <w:tcPrChange w:id="215" w:author="Admin" w:date="2024-02-29T14:37:00Z" w16du:dateUtc="2024-02-29T07:37:00Z">
              <w:tcPr>
                <w:tcW w:w="2126" w:type="dxa"/>
                <w:vMerge w:val="restart"/>
                <w:shd w:val="clear" w:color="auto" w:fill="auto"/>
              </w:tcPr>
            </w:tcPrChange>
          </w:tcPr>
          <w:p w14:paraId="0787595A" w14:textId="77777777" w:rsidR="005B2EA4" w:rsidRPr="005B2EA4" w:rsidRDefault="005B2EA4" w:rsidP="005B2EA4">
            <w:pPr>
              <w:spacing w:line="269" w:lineRule="auto"/>
              <w:jc w:val="center"/>
              <w:rPr>
                <w:b/>
                <w:sz w:val="26"/>
                <w:szCs w:val="26"/>
              </w:rPr>
            </w:pPr>
          </w:p>
        </w:tc>
        <w:tc>
          <w:tcPr>
            <w:tcW w:w="2269" w:type="dxa"/>
            <w:shd w:val="clear" w:color="auto" w:fill="auto"/>
            <w:tcPrChange w:id="216" w:author="Admin" w:date="2024-02-29T14:37:00Z" w16du:dateUtc="2024-02-29T07:37:00Z">
              <w:tcPr>
                <w:tcW w:w="2269" w:type="dxa"/>
                <w:shd w:val="clear" w:color="auto" w:fill="auto"/>
              </w:tcPr>
            </w:tcPrChange>
          </w:tcPr>
          <w:p w14:paraId="6E7B956E" w14:textId="77777777" w:rsidR="005B2EA4" w:rsidRPr="00652FFD" w:rsidRDefault="005B2EA4" w:rsidP="00BF7A31">
            <w:pPr>
              <w:spacing w:line="269" w:lineRule="auto"/>
              <w:jc w:val="center"/>
              <w:rPr>
                <w:sz w:val="26"/>
                <w:szCs w:val="26"/>
              </w:rPr>
            </w:pPr>
            <w:r w:rsidRPr="00652FFD">
              <w:rPr>
                <w:sz w:val="26"/>
                <w:szCs w:val="26"/>
              </w:rPr>
              <w:t>Điều 373</w:t>
            </w:r>
          </w:p>
        </w:tc>
        <w:tc>
          <w:tcPr>
            <w:tcW w:w="10773" w:type="dxa"/>
            <w:shd w:val="clear" w:color="auto" w:fill="auto"/>
            <w:tcPrChange w:id="217" w:author="Admin" w:date="2024-02-29T14:37:00Z" w16du:dateUtc="2024-02-29T07:37:00Z">
              <w:tcPr>
                <w:tcW w:w="11057" w:type="dxa"/>
                <w:shd w:val="clear" w:color="auto" w:fill="auto"/>
              </w:tcPr>
            </w:tcPrChange>
          </w:tcPr>
          <w:p w14:paraId="16207E98" w14:textId="77777777" w:rsidR="005B2EA4" w:rsidRPr="00BF7A31" w:rsidRDefault="005B2EA4" w:rsidP="00BF7A31">
            <w:pPr>
              <w:autoSpaceDE w:val="0"/>
              <w:autoSpaceDN w:val="0"/>
              <w:spacing w:line="269" w:lineRule="auto"/>
              <w:jc w:val="both"/>
              <w:rPr>
                <w:i/>
                <w:sz w:val="26"/>
                <w:szCs w:val="26"/>
              </w:rPr>
            </w:pPr>
            <w:r w:rsidRPr="00BF7A31">
              <w:rPr>
                <w:i/>
                <w:sz w:val="26"/>
                <w:szCs w:val="26"/>
              </w:rPr>
              <w:t>“1. Người nào trong hoạt động tố tụng, thi hành án hoặc thi hành các biện pháp đưa vào trường giáo dưỡng, đưa vào cơ sở giáo dục bắt buộc, đưa vào cơ sở cai nghiện bắt buộc mà dùng nhục hình hoặc đối xử tàn bạo, hạ nhục nhân phẩm của người khác dưới bất kỳ hình thức nào, thì bị phạt tù từ 06 tháng đến 03 năm.</w:t>
            </w:r>
          </w:p>
          <w:p w14:paraId="77A55AC4" w14:textId="77777777" w:rsidR="005B2EA4" w:rsidRPr="00BF7A31" w:rsidRDefault="005B2EA4" w:rsidP="00BF7A31">
            <w:pPr>
              <w:autoSpaceDE w:val="0"/>
              <w:autoSpaceDN w:val="0"/>
              <w:spacing w:line="269" w:lineRule="auto"/>
              <w:jc w:val="both"/>
              <w:rPr>
                <w:i/>
                <w:sz w:val="26"/>
                <w:szCs w:val="26"/>
              </w:rPr>
            </w:pPr>
            <w:r w:rsidRPr="00BF7A31">
              <w:rPr>
                <w:i/>
                <w:sz w:val="26"/>
                <w:szCs w:val="26"/>
              </w:rPr>
              <w:t>2. Phạm tội thuộc một trong các trường hợp sau đây, thì bị phạt tù từ 02 năm đến 07 năm:</w:t>
            </w:r>
          </w:p>
          <w:p w14:paraId="1D981155" w14:textId="77777777" w:rsidR="005B2EA4" w:rsidRPr="00BF7A31" w:rsidRDefault="005B2EA4" w:rsidP="00BF7A31">
            <w:pPr>
              <w:autoSpaceDE w:val="0"/>
              <w:autoSpaceDN w:val="0"/>
              <w:spacing w:line="269" w:lineRule="auto"/>
              <w:jc w:val="both"/>
              <w:rPr>
                <w:i/>
                <w:sz w:val="26"/>
                <w:szCs w:val="26"/>
              </w:rPr>
            </w:pPr>
            <w:r w:rsidRPr="00BF7A31">
              <w:rPr>
                <w:i/>
                <w:sz w:val="26"/>
                <w:szCs w:val="26"/>
              </w:rPr>
              <w:t>a) Phạm tội 02 lần trở lên;</w:t>
            </w:r>
          </w:p>
          <w:p w14:paraId="6DDDB4BB" w14:textId="77777777" w:rsidR="005B2EA4" w:rsidRPr="00BF7A31" w:rsidRDefault="005B2EA4" w:rsidP="00BF7A31">
            <w:pPr>
              <w:autoSpaceDE w:val="0"/>
              <w:autoSpaceDN w:val="0"/>
              <w:spacing w:line="269" w:lineRule="auto"/>
              <w:jc w:val="both"/>
              <w:rPr>
                <w:i/>
                <w:sz w:val="26"/>
                <w:szCs w:val="26"/>
              </w:rPr>
            </w:pPr>
            <w:r w:rsidRPr="00BF7A31">
              <w:rPr>
                <w:i/>
                <w:sz w:val="26"/>
                <w:szCs w:val="26"/>
              </w:rPr>
              <w:t>b) Đối với 02 người trở lên;</w:t>
            </w:r>
          </w:p>
          <w:p w14:paraId="6D6B5561" w14:textId="77777777" w:rsidR="005B2EA4" w:rsidRPr="00BF7A31" w:rsidRDefault="005B2EA4" w:rsidP="00BF7A31">
            <w:pPr>
              <w:autoSpaceDE w:val="0"/>
              <w:autoSpaceDN w:val="0"/>
              <w:spacing w:line="269" w:lineRule="auto"/>
              <w:jc w:val="both"/>
              <w:rPr>
                <w:i/>
                <w:sz w:val="26"/>
                <w:szCs w:val="26"/>
              </w:rPr>
            </w:pPr>
            <w:r w:rsidRPr="00BF7A31">
              <w:rPr>
                <w:i/>
                <w:sz w:val="26"/>
                <w:szCs w:val="26"/>
              </w:rPr>
              <w:t>c) Dùng thủ đoạn tinh vi, xảo quyệt;</w:t>
            </w:r>
          </w:p>
          <w:p w14:paraId="49B7565C" w14:textId="77777777" w:rsidR="005B2EA4" w:rsidRPr="00BF7A31" w:rsidRDefault="005B2EA4" w:rsidP="00BF7A31">
            <w:pPr>
              <w:autoSpaceDE w:val="0"/>
              <w:autoSpaceDN w:val="0"/>
              <w:spacing w:line="269" w:lineRule="auto"/>
              <w:jc w:val="both"/>
              <w:rPr>
                <w:i/>
                <w:sz w:val="26"/>
                <w:szCs w:val="26"/>
              </w:rPr>
            </w:pPr>
            <w:r w:rsidRPr="00BF7A31">
              <w:rPr>
                <w:i/>
                <w:sz w:val="26"/>
                <w:szCs w:val="26"/>
              </w:rPr>
              <w:t>d) Đối với người dưới 18 tuổi, phụ nữ mà biết là có thai, người già yếu, người khuyết tật nặng hoặc khuyết tật đặc biệt nặng;</w:t>
            </w:r>
          </w:p>
          <w:p w14:paraId="1978E576" w14:textId="77777777" w:rsidR="005B2EA4" w:rsidRPr="00BF7A31" w:rsidRDefault="005B2EA4" w:rsidP="00BF7A31">
            <w:pPr>
              <w:autoSpaceDE w:val="0"/>
              <w:autoSpaceDN w:val="0"/>
              <w:spacing w:line="269" w:lineRule="auto"/>
              <w:jc w:val="both"/>
              <w:rPr>
                <w:i/>
                <w:sz w:val="26"/>
                <w:szCs w:val="26"/>
              </w:rPr>
            </w:pPr>
            <w:r w:rsidRPr="00BF7A31">
              <w:rPr>
                <w:i/>
                <w:sz w:val="26"/>
                <w:szCs w:val="26"/>
              </w:rPr>
              <w:t>đ) Gây thương tích hoặc gây thiệt hại về sức khỏe cho người khác mà tỷ lệ tổn thương cơ thể từ 11% đến 60%.</w:t>
            </w:r>
          </w:p>
          <w:p w14:paraId="4E0791C5" w14:textId="77777777" w:rsidR="005B2EA4" w:rsidRPr="00652FFD" w:rsidRDefault="005B2EA4" w:rsidP="00BF7A31">
            <w:pPr>
              <w:pStyle w:val="NormalWeb"/>
              <w:autoSpaceDE w:val="0"/>
              <w:autoSpaceDN w:val="0"/>
              <w:spacing w:before="0" w:beforeAutospacing="0" w:after="0" w:afterAutospacing="0" w:line="269" w:lineRule="auto"/>
              <w:jc w:val="both"/>
              <w:rPr>
                <w:i/>
                <w:sz w:val="26"/>
                <w:szCs w:val="26"/>
              </w:rPr>
            </w:pPr>
            <w:r w:rsidRPr="00652FFD">
              <w:rPr>
                <w:i/>
                <w:sz w:val="26"/>
                <w:szCs w:val="26"/>
              </w:rPr>
              <w:t>3. Phạm tội thuộc một trong các trường hợp sau đây, thì bị phạt tù từ 07 năm đến 12 năm:</w:t>
            </w:r>
          </w:p>
          <w:p w14:paraId="13700B5C" w14:textId="77777777" w:rsidR="005B2EA4" w:rsidRPr="00652FFD" w:rsidRDefault="005B2EA4" w:rsidP="00BF7A31">
            <w:pPr>
              <w:pStyle w:val="NormalWeb"/>
              <w:autoSpaceDE w:val="0"/>
              <w:autoSpaceDN w:val="0"/>
              <w:spacing w:before="0" w:beforeAutospacing="0" w:after="0" w:afterAutospacing="0" w:line="269" w:lineRule="auto"/>
              <w:jc w:val="both"/>
              <w:rPr>
                <w:i/>
                <w:sz w:val="26"/>
                <w:szCs w:val="26"/>
              </w:rPr>
            </w:pPr>
            <w:r w:rsidRPr="00652FFD">
              <w:rPr>
                <w:i/>
                <w:sz w:val="26"/>
                <w:szCs w:val="26"/>
              </w:rPr>
              <w:t>a) Gây thương tích hoặc gây thiệt hại về sức khỏe cho người khác mà tỷ lệ tổn thương cơ thể 61% trở lên;</w:t>
            </w:r>
          </w:p>
          <w:p w14:paraId="4C708543" w14:textId="77777777" w:rsidR="005B2EA4" w:rsidRPr="00652FFD" w:rsidRDefault="005B2EA4" w:rsidP="00BF7A31">
            <w:pPr>
              <w:pStyle w:val="NormalWeb"/>
              <w:autoSpaceDE w:val="0"/>
              <w:autoSpaceDN w:val="0"/>
              <w:spacing w:before="0" w:beforeAutospacing="0" w:after="0" w:afterAutospacing="0" w:line="269" w:lineRule="auto"/>
              <w:jc w:val="both"/>
              <w:rPr>
                <w:i/>
                <w:sz w:val="26"/>
                <w:szCs w:val="26"/>
              </w:rPr>
            </w:pPr>
            <w:r w:rsidRPr="00652FFD">
              <w:rPr>
                <w:i/>
                <w:sz w:val="26"/>
                <w:szCs w:val="26"/>
              </w:rPr>
              <w:t>b) Làm người bị nhục hình tự sát.</w:t>
            </w:r>
          </w:p>
          <w:p w14:paraId="13B54810" w14:textId="77777777" w:rsidR="005B2EA4" w:rsidRPr="00652FFD" w:rsidRDefault="005B2EA4" w:rsidP="00BF7A31">
            <w:pPr>
              <w:pStyle w:val="NormalWeb"/>
              <w:autoSpaceDE w:val="0"/>
              <w:autoSpaceDN w:val="0"/>
              <w:spacing w:before="0" w:beforeAutospacing="0" w:after="0" w:afterAutospacing="0" w:line="269" w:lineRule="auto"/>
              <w:jc w:val="both"/>
              <w:rPr>
                <w:i/>
                <w:sz w:val="26"/>
                <w:szCs w:val="26"/>
              </w:rPr>
            </w:pPr>
            <w:r w:rsidRPr="00652FFD">
              <w:rPr>
                <w:i/>
                <w:sz w:val="26"/>
                <w:szCs w:val="26"/>
              </w:rPr>
              <w:t>4. Phạm tội làm người bị nhục hình chết, thì bị phạt tù từ 12 năm đến 20 năm hoặc tù chung thân.</w:t>
            </w:r>
          </w:p>
          <w:p w14:paraId="2C9A56CB" w14:textId="77777777" w:rsidR="005B2EA4" w:rsidRPr="00652FFD" w:rsidRDefault="005B2EA4" w:rsidP="00BF7A31">
            <w:pPr>
              <w:pStyle w:val="NormalWeb"/>
              <w:autoSpaceDE w:val="0"/>
              <w:autoSpaceDN w:val="0"/>
              <w:spacing w:before="0" w:beforeAutospacing="0" w:after="0" w:afterAutospacing="0" w:line="269" w:lineRule="auto"/>
              <w:jc w:val="both"/>
              <w:rPr>
                <w:i/>
                <w:sz w:val="26"/>
                <w:szCs w:val="26"/>
              </w:rPr>
            </w:pPr>
            <w:r w:rsidRPr="00652FFD">
              <w:rPr>
                <w:i/>
                <w:sz w:val="26"/>
                <w:szCs w:val="26"/>
              </w:rPr>
              <w:t>5. Người phạm tội còn bị cấm đảm nhiệm chức vụ nhất định từ 01 năm đến 05 năm.”</w:t>
            </w:r>
          </w:p>
        </w:tc>
      </w:tr>
      <w:tr w:rsidR="005B2EA4" w:rsidRPr="00652FFD" w14:paraId="6849F946" w14:textId="77777777" w:rsidTr="0048774C">
        <w:tc>
          <w:tcPr>
            <w:tcW w:w="2126" w:type="dxa"/>
            <w:vMerge/>
            <w:shd w:val="clear" w:color="auto" w:fill="auto"/>
            <w:tcPrChange w:id="218" w:author="Admin" w:date="2024-02-29T14:37:00Z" w16du:dateUtc="2024-02-29T07:37:00Z">
              <w:tcPr>
                <w:tcW w:w="2126" w:type="dxa"/>
                <w:vMerge/>
                <w:shd w:val="clear" w:color="auto" w:fill="auto"/>
              </w:tcPr>
            </w:tcPrChange>
          </w:tcPr>
          <w:p w14:paraId="064C2899" w14:textId="77777777" w:rsidR="005B2EA4" w:rsidRPr="005B2EA4" w:rsidRDefault="005B2EA4" w:rsidP="005B2EA4">
            <w:pPr>
              <w:spacing w:line="269" w:lineRule="auto"/>
              <w:jc w:val="center"/>
              <w:rPr>
                <w:b/>
                <w:sz w:val="26"/>
                <w:szCs w:val="26"/>
              </w:rPr>
            </w:pPr>
          </w:p>
        </w:tc>
        <w:tc>
          <w:tcPr>
            <w:tcW w:w="2269" w:type="dxa"/>
            <w:shd w:val="clear" w:color="auto" w:fill="auto"/>
            <w:tcPrChange w:id="219" w:author="Admin" w:date="2024-02-29T14:37:00Z" w16du:dateUtc="2024-02-29T07:37:00Z">
              <w:tcPr>
                <w:tcW w:w="2269" w:type="dxa"/>
                <w:shd w:val="clear" w:color="auto" w:fill="auto"/>
              </w:tcPr>
            </w:tcPrChange>
          </w:tcPr>
          <w:p w14:paraId="794F6C4E" w14:textId="77777777" w:rsidR="005B2EA4" w:rsidRDefault="005B2EA4" w:rsidP="00BF7A31">
            <w:pPr>
              <w:spacing w:line="269" w:lineRule="auto"/>
              <w:jc w:val="center"/>
              <w:rPr>
                <w:ins w:id="220" w:author="Admin" w:date="2024-02-29T11:23:00Z" w16du:dateUtc="2024-02-29T04:23:00Z"/>
                <w:bCs/>
                <w:sz w:val="26"/>
                <w:szCs w:val="26"/>
              </w:rPr>
            </w:pPr>
            <w:r w:rsidRPr="00652FFD">
              <w:rPr>
                <w:bCs/>
                <w:sz w:val="26"/>
                <w:szCs w:val="26"/>
              </w:rPr>
              <w:t>Điều 374</w:t>
            </w:r>
          </w:p>
          <w:p w14:paraId="32BE3C3E" w14:textId="6A77327C" w:rsidR="006037A0" w:rsidRPr="00652FFD" w:rsidRDefault="006037A0" w:rsidP="00BF7A31">
            <w:pPr>
              <w:spacing w:line="269" w:lineRule="auto"/>
              <w:jc w:val="center"/>
              <w:rPr>
                <w:sz w:val="26"/>
                <w:szCs w:val="26"/>
              </w:rPr>
            </w:pPr>
            <w:ins w:id="221" w:author="Admin" w:date="2024-02-29T11:23:00Z" w16du:dateUtc="2024-02-29T04:23:00Z">
              <w:r>
                <w:rPr>
                  <w:bCs/>
                  <w:sz w:val="26"/>
                  <w:szCs w:val="26"/>
                </w:rPr>
                <w:t>(</w:t>
              </w:r>
              <w:r w:rsidRPr="006037A0">
                <w:rPr>
                  <w:bCs/>
                  <w:i/>
                  <w:iCs/>
                  <w:sz w:val="26"/>
                  <w:szCs w:val="26"/>
                  <w:rPrChange w:id="222" w:author="Admin" w:date="2024-02-29T11:25:00Z" w16du:dateUtc="2024-02-29T04:25:00Z">
                    <w:rPr>
                      <w:bCs/>
                      <w:sz w:val="26"/>
                      <w:szCs w:val="26"/>
                    </w:rPr>
                  </w:rPrChange>
                </w:rPr>
                <w:t>Được sửa đổi, bổ sung</w:t>
              </w:r>
            </w:ins>
            <w:ins w:id="223" w:author="Admin" w:date="2024-02-29T11:24:00Z" w16du:dateUtc="2024-02-29T04:24:00Z">
              <w:r w:rsidRPr="006037A0">
                <w:rPr>
                  <w:bCs/>
                  <w:i/>
                  <w:iCs/>
                  <w:sz w:val="26"/>
                  <w:szCs w:val="26"/>
                  <w:rPrChange w:id="224" w:author="Admin" w:date="2024-02-29T11:25:00Z" w16du:dateUtc="2024-02-29T04:25:00Z">
                    <w:rPr>
                      <w:bCs/>
                      <w:sz w:val="26"/>
                      <w:szCs w:val="26"/>
                    </w:rPr>
                  </w:rPrChange>
                </w:rPr>
                <w:t xml:space="preserve"> bởi điểm t khoản 1 Điều 2 và</w:t>
              </w:r>
            </w:ins>
            <w:ins w:id="225" w:author="Admin" w:date="2024-02-29T11:23:00Z" w16du:dateUtc="2024-02-29T04:23:00Z">
              <w:r w:rsidRPr="006037A0">
                <w:rPr>
                  <w:bCs/>
                  <w:i/>
                  <w:iCs/>
                  <w:sz w:val="26"/>
                  <w:szCs w:val="26"/>
                  <w:rPrChange w:id="226" w:author="Admin" w:date="2024-02-29T11:25:00Z" w16du:dateUtc="2024-02-29T04:25:00Z">
                    <w:rPr>
                      <w:bCs/>
                      <w:sz w:val="26"/>
                      <w:szCs w:val="26"/>
                    </w:rPr>
                  </w:rPrChange>
                </w:rPr>
                <w:t xml:space="preserve"> thay thế </w:t>
              </w:r>
            </w:ins>
            <w:ins w:id="227" w:author="Admin" w:date="2024-02-29T11:24:00Z" w16du:dateUtc="2024-02-29T04:24:00Z">
              <w:r w:rsidRPr="006037A0">
                <w:rPr>
                  <w:bCs/>
                  <w:i/>
                  <w:iCs/>
                  <w:sz w:val="26"/>
                  <w:szCs w:val="26"/>
                  <w:rPrChange w:id="228" w:author="Admin" w:date="2024-02-29T11:25:00Z" w16du:dateUtc="2024-02-29T04:25:00Z">
                    <w:rPr>
                      <w:bCs/>
                      <w:sz w:val="26"/>
                      <w:szCs w:val="26"/>
                    </w:rPr>
                  </w:rPrChange>
                </w:rPr>
                <w:t xml:space="preserve">bởi điểm u khoản 2 Điều 2 </w:t>
              </w:r>
              <w:r w:rsidRPr="006037A0">
                <w:rPr>
                  <w:bCs/>
                  <w:i/>
                  <w:iCs/>
                  <w:sz w:val="26"/>
                  <w:szCs w:val="26"/>
                  <w:rPrChange w:id="229" w:author="Admin" w:date="2024-02-29T11:25:00Z" w16du:dateUtc="2024-02-29T04:25:00Z">
                    <w:rPr>
                      <w:bCs/>
                      <w:sz w:val="26"/>
                      <w:szCs w:val="26"/>
                    </w:rPr>
                  </w:rPrChange>
                </w:rPr>
                <w:lastRenderedPageBreak/>
                <w:t xml:space="preserve">Luật </w:t>
              </w:r>
            </w:ins>
            <w:ins w:id="230" w:author="Admin" w:date="2024-02-29T11:25:00Z" w16du:dateUtc="2024-02-29T04:25:00Z">
              <w:r w:rsidRPr="006037A0">
                <w:rPr>
                  <w:bCs/>
                  <w:i/>
                  <w:iCs/>
                  <w:sz w:val="26"/>
                  <w:szCs w:val="26"/>
                  <w:rPrChange w:id="231" w:author="Admin" w:date="2024-02-29T11:25:00Z" w16du:dateUtc="2024-02-29T04:25:00Z">
                    <w:rPr>
                      <w:bCs/>
                      <w:sz w:val="26"/>
                      <w:szCs w:val="26"/>
                    </w:rPr>
                  </w:rPrChange>
                </w:rPr>
                <w:t>sửa đổi Bộ luật Hình sự 2017</w:t>
              </w:r>
              <w:r>
                <w:rPr>
                  <w:bCs/>
                  <w:sz w:val="26"/>
                  <w:szCs w:val="26"/>
                </w:rPr>
                <w:t>)</w:t>
              </w:r>
            </w:ins>
          </w:p>
        </w:tc>
        <w:tc>
          <w:tcPr>
            <w:tcW w:w="10773" w:type="dxa"/>
            <w:shd w:val="clear" w:color="auto" w:fill="auto"/>
            <w:tcPrChange w:id="232" w:author="Admin" w:date="2024-02-29T14:37:00Z" w16du:dateUtc="2024-02-29T07:37:00Z">
              <w:tcPr>
                <w:tcW w:w="11057" w:type="dxa"/>
                <w:shd w:val="clear" w:color="auto" w:fill="auto"/>
              </w:tcPr>
            </w:tcPrChange>
          </w:tcPr>
          <w:p w14:paraId="7131CB21" w14:textId="477E33C9" w:rsidR="00FB633E" w:rsidRPr="00FB633E" w:rsidRDefault="005B2EA4" w:rsidP="00FB633E">
            <w:pPr>
              <w:pStyle w:val="NormalWeb"/>
              <w:autoSpaceDE w:val="0"/>
              <w:autoSpaceDN w:val="0"/>
              <w:spacing w:before="0" w:beforeAutospacing="0" w:after="0" w:afterAutospacing="0" w:line="269" w:lineRule="auto"/>
              <w:jc w:val="both"/>
              <w:rPr>
                <w:ins w:id="233" w:author="Admin" w:date="2024-02-29T11:22:00Z" w16du:dateUtc="2024-02-29T04:22:00Z"/>
                <w:i/>
                <w:sz w:val="26"/>
                <w:szCs w:val="26"/>
                <w:rPrChange w:id="234" w:author="Admin" w:date="2024-02-29T11:22:00Z" w16du:dateUtc="2024-02-29T04:22:00Z">
                  <w:rPr>
                    <w:ins w:id="235" w:author="Admin" w:date="2024-02-29T11:22:00Z" w16du:dateUtc="2024-02-29T04:22:00Z"/>
                    <w:rFonts w:ascii="Arial" w:hAnsi="Arial" w:cs="Arial"/>
                    <w:color w:val="000000"/>
                    <w:sz w:val="18"/>
                    <w:szCs w:val="18"/>
                  </w:rPr>
                </w:rPrChange>
              </w:rPr>
              <w:pPrChange w:id="236" w:author="Admin" w:date="2024-02-29T11:22:00Z" w16du:dateUtc="2024-02-29T04:22:00Z">
                <w:pPr>
                  <w:pStyle w:val="NormalWeb"/>
                  <w:shd w:val="clear" w:color="auto" w:fill="FFFFFF"/>
                  <w:spacing w:before="0" w:beforeAutospacing="0" w:after="0" w:afterAutospacing="0" w:line="234" w:lineRule="atLeast"/>
                </w:pPr>
              </w:pPrChange>
            </w:pPr>
            <w:r w:rsidRPr="00652FFD">
              <w:rPr>
                <w:i/>
                <w:sz w:val="26"/>
                <w:szCs w:val="26"/>
              </w:rPr>
              <w:lastRenderedPageBreak/>
              <w:t>“</w:t>
            </w:r>
            <w:ins w:id="237" w:author="Admin" w:date="2024-02-29T11:22:00Z" w16du:dateUtc="2024-02-29T04:22:00Z">
              <w:r w:rsidR="00FB633E" w:rsidRPr="00FB633E">
                <w:rPr>
                  <w:i/>
                  <w:sz w:val="26"/>
                  <w:szCs w:val="26"/>
                  <w:rPrChange w:id="238" w:author="Admin" w:date="2024-02-29T11:22:00Z" w16du:dateUtc="2024-02-29T04:22:00Z">
                    <w:rPr>
                      <w:rFonts w:ascii="Arial" w:hAnsi="Arial" w:cs="Arial"/>
                      <w:color w:val="000000"/>
                      <w:sz w:val="18"/>
                      <w:szCs w:val="18"/>
                    </w:rPr>
                  </w:rPrChange>
                </w:rPr>
                <w:t>Người nào trong hoạt động tố tụng mà sử dụng thủ đoạn trái pháp luật ép buộc người bị lấy lời khai, người bị hỏi cung phải khai ra thông tin liên quan đến vụ án, vụ việc, thì bị phạt tù từ 06 tháng đến 03 năm.</w:t>
              </w:r>
            </w:ins>
          </w:p>
          <w:p w14:paraId="1E4A9A57" w14:textId="77777777" w:rsidR="00FB633E" w:rsidRPr="00FB633E" w:rsidRDefault="00FB633E" w:rsidP="00FB633E">
            <w:pPr>
              <w:pStyle w:val="NormalWeb"/>
              <w:autoSpaceDE w:val="0"/>
              <w:autoSpaceDN w:val="0"/>
              <w:spacing w:before="0" w:beforeAutospacing="0" w:after="0" w:afterAutospacing="0" w:line="269" w:lineRule="auto"/>
              <w:jc w:val="both"/>
              <w:rPr>
                <w:ins w:id="239" w:author="Admin" w:date="2024-02-29T11:22:00Z" w16du:dateUtc="2024-02-29T04:22:00Z"/>
                <w:i/>
                <w:sz w:val="26"/>
                <w:szCs w:val="26"/>
                <w:rPrChange w:id="240" w:author="Admin" w:date="2024-02-29T11:22:00Z" w16du:dateUtc="2024-02-29T04:22:00Z">
                  <w:rPr>
                    <w:ins w:id="241" w:author="Admin" w:date="2024-02-29T11:22:00Z" w16du:dateUtc="2024-02-29T04:22:00Z"/>
                    <w:rFonts w:ascii="Arial" w:hAnsi="Arial" w:cs="Arial"/>
                    <w:color w:val="000000"/>
                    <w:sz w:val="18"/>
                    <w:szCs w:val="18"/>
                  </w:rPr>
                </w:rPrChange>
              </w:rPr>
              <w:pPrChange w:id="242" w:author="Admin" w:date="2024-02-29T11:22:00Z" w16du:dateUtc="2024-02-29T04:22:00Z">
                <w:pPr>
                  <w:pStyle w:val="NormalWeb"/>
                  <w:shd w:val="clear" w:color="auto" w:fill="FFFFFF"/>
                  <w:spacing w:before="120" w:beforeAutospacing="0" w:after="120" w:afterAutospacing="0" w:line="234" w:lineRule="atLeast"/>
                </w:pPr>
              </w:pPrChange>
            </w:pPr>
            <w:ins w:id="243" w:author="Admin" w:date="2024-02-29T11:22:00Z" w16du:dateUtc="2024-02-29T04:22:00Z">
              <w:r w:rsidRPr="00FB633E">
                <w:rPr>
                  <w:i/>
                  <w:sz w:val="26"/>
                  <w:szCs w:val="26"/>
                  <w:rPrChange w:id="244" w:author="Admin" w:date="2024-02-29T11:22:00Z" w16du:dateUtc="2024-02-29T04:22:00Z">
                    <w:rPr>
                      <w:rFonts w:ascii="Arial" w:hAnsi="Arial" w:cs="Arial"/>
                      <w:color w:val="000000"/>
                      <w:sz w:val="18"/>
                      <w:szCs w:val="18"/>
                    </w:rPr>
                  </w:rPrChange>
                </w:rPr>
                <w:t>2. Phạm tội thuộc một trong những trường hợp sau đây, thì bị phạt tù từ 02 năm đến 07 năm:</w:t>
              </w:r>
            </w:ins>
          </w:p>
          <w:p w14:paraId="2F0FBE11" w14:textId="77777777" w:rsidR="00FB633E" w:rsidRPr="00FB633E" w:rsidRDefault="00FB633E" w:rsidP="00FB633E">
            <w:pPr>
              <w:pStyle w:val="NormalWeb"/>
              <w:autoSpaceDE w:val="0"/>
              <w:autoSpaceDN w:val="0"/>
              <w:spacing w:before="0" w:beforeAutospacing="0" w:after="0" w:afterAutospacing="0" w:line="269" w:lineRule="auto"/>
              <w:jc w:val="both"/>
              <w:rPr>
                <w:ins w:id="245" w:author="Admin" w:date="2024-02-29T11:22:00Z" w16du:dateUtc="2024-02-29T04:22:00Z"/>
                <w:i/>
                <w:sz w:val="26"/>
                <w:szCs w:val="26"/>
                <w:rPrChange w:id="246" w:author="Admin" w:date="2024-02-29T11:22:00Z" w16du:dateUtc="2024-02-29T04:22:00Z">
                  <w:rPr>
                    <w:ins w:id="247" w:author="Admin" w:date="2024-02-29T11:22:00Z" w16du:dateUtc="2024-02-29T04:22:00Z"/>
                    <w:rFonts w:ascii="Arial" w:hAnsi="Arial" w:cs="Arial"/>
                    <w:color w:val="000000"/>
                    <w:sz w:val="18"/>
                    <w:szCs w:val="18"/>
                  </w:rPr>
                </w:rPrChange>
              </w:rPr>
              <w:pPrChange w:id="248" w:author="Admin" w:date="2024-02-29T11:22:00Z" w16du:dateUtc="2024-02-29T04:22:00Z">
                <w:pPr>
                  <w:pStyle w:val="NormalWeb"/>
                  <w:shd w:val="clear" w:color="auto" w:fill="FFFFFF"/>
                  <w:spacing w:before="120" w:beforeAutospacing="0" w:after="120" w:afterAutospacing="0" w:line="234" w:lineRule="atLeast"/>
                </w:pPr>
              </w:pPrChange>
            </w:pPr>
            <w:ins w:id="249" w:author="Admin" w:date="2024-02-29T11:22:00Z" w16du:dateUtc="2024-02-29T04:22:00Z">
              <w:r w:rsidRPr="00FB633E">
                <w:rPr>
                  <w:i/>
                  <w:sz w:val="26"/>
                  <w:szCs w:val="26"/>
                  <w:rPrChange w:id="250" w:author="Admin" w:date="2024-02-29T11:22:00Z" w16du:dateUtc="2024-02-29T04:22:00Z">
                    <w:rPr>
                      <w:rFonts w:ascii="Arial" w:hAnsi="Arial" w:cs="Arial"/>
                      <w:color w:val="000000"/>
                      <w:sz w:val="18"/>
                      <w:szCs w:val="18"/>
                    </w:rPr>
                  </w:rPrChange>
                </w:rPr>
                <w:t>a) Phạm tội 02 lần trở lên;</w:t>
              </w:r>
            </w:ins>
          </w:p>
          <w:p w14:paraId="09FB7070" w14:textId="77777777" w:rsidR="00FB633E" w:rsidRPr="00FB633E" w:rsidRDefault="00FB633E" w:rsidP="00FB633E">
            <w:pPr>
              <w:pStyle w:val="NormalWeb"/>
              <w:autoSpaceDE w:val="0"/>
              <w:autoSpaceDN w:val="0"/>
              <w:spacing w:before="0" w:beforeAutospacing="0" w:after="0" w:afterAutospacing="0" w:line="269" w:lineRule="auto"/>
              <w:jc w:val="both"/>
              <w:rPr>
                <w:ins w:id="251" w:author="Admin" w:date="2024-02-29T11:22:00Z" w16du:dateUtc="2024-02-29T04:22:00Z"/>
                <w:i/>
                <w:sz w:val="26"/>
                <w:szCs w:val="26"/>
                <w:rPrChange w:id="252" w:author="Admin" w:date="2024-02-29T11:22:00Z" w16du:dateUtc="2024-02-29T04:22:00Z">
                  <w:rPr>
                    <w:ins w:id="253" w:author="Admin" w:date="2024-02-29T11:22:00Z" w16du:dateUtc="2024-02-29T04:22:00Z"/>
                    <w:rFonts w:ascii="Arial" w:hAnsi="Arial" w:cs="Arial"/>
                    <w:color w:val="000000"/>
                    <w:sz w:val="18"/>
                    <w:szCs w:val="18"/>
                  </w:rPr>
                </w:rPrChange>
              </w:rPr>
              <w:pPrChange w:id="254" w:author="Admin" w:date="2024-02-29T11:22:00Z" w16du:dateUtc="2024-02-29T04:22:00Z">
                <w:pPr>
                  <w:pStyle w:val="NormalWeb"/>
                  <w:shd w:val="clear" w:color="auto" w:fill="FFFFFF"/>
                  <w:spacing w:before="120" w:beforeAutospacing="0" w:after="120" w:afterAutospacing="0" w:line="234" w:lineRule="atLeast"/>
                </w:pPr>
              </w:pPrChange>
            </w:pPr>
            <w:ins w:id="255" w:author="Admin" w:date="2024-02-29T11:22:00Z" w16du:dateUtc="2024-02-29T04:22:00Z">
              <w:r w:rsidRPr="00FB633E">
                <w:rPr>
                  <w:i/>
                  <w:sz w:val="26"/>
                  <w:szCs w:val="26"/>
                  <w:rPrChange w:id="256" w:author="Admin" w:date="2024-02-29T11:22:00Z" w16du:dateUtc="2024-02-29T04:22:00Z">
                    <w:rPr>
                      <w:rFonts w:ascii="Arial" w:hAnsi="Arial" w:cs="Arial"/>
                      <w:color w:val="000000"/>
                      <w:sz w:val="18"/>
                      <w:szCs w:val="18"/>
                    </w:rPr>
                  </w:rPrChange>
                </w:rPr>
                <w:t>b) Đối với 02 người trở lên;</w:t>
              </w:r>
            </w:ins>
          </w:p>
          <w:p w14:paraId="0E153F80" w14:textId="77777777" w:rsidR="00FB633E" w:rsidRPr="00FB633E" w:rsidRDefault="00FB633E" w:rsidP="00FB633E">
            <w:pPr>
              <w:pStyle w:val="NormalWeb"/>
              <w:autoSpaceDE w:val="0"/>
              <w:autoSpaceDN w:val="0"/>
              <w:spacing w:before="0" w:beforeAutospacing="0" w:after="0" w:afterAutospacing="0" w:line="269" w:lineRule="auto"/>
              <w:jc w:val="both"/>
              <w:rPr>
                <w:ins w:id="257" w:author="Admin" w:date="2024-02-29T11:22:00Z" w16du:dateUtc="2024-02-29T04:22:00Z"/>
                <w:i/>
                <w:sz w:val="26"/>
                <w:szCs w:val="26"/>
                <w:rPrChange w:id="258" w:author="Admin" w:date="2024-02-29T11:22:00Z" w16du:dateUtc="2024-02-29T04:22:00Z">
                  <w:rPr>
                    <w:ins w:id="259" w:author="Admin" w:date="2024-02-29T11:22:00Z" w16du:dateUtc="2024-02-29T04:22:00Z"/>
                    <w:rFonts w:ascii="Arial" w:hAnsi="Arial" w:cs="Arial"/>
                    <w:color w:val="000000"/>
                    <w:sz w:val="18"/>
                    <w:szCs w:val="18"/>
                  </w:rPr>
                </w:rPrChange>
              </w:rPr>
              <w:pPrChange w:id="260" w:author="Admin" w:date="2024-02-29T11:22:00Z" w16du:dateUtc="2024-02-29T04:22:00Z">
                <w:pPr>
                  <w:pStyle w:val="NormalWeb"/>
                  <w:shd w:val="clear" w:color="auto" w:fill="FFFFFF"/>
                  <w:spacing w:before="120" w:beforeAutospacing="0" w:after="120" w:afterAutospacing="0" w:line="234" w:lineRule="atLeast"/>
                </w:pPr>
              </w:pPrChange>
            </w:pPr>
            <w:ins w:id="261" w:author="Admin" w:date="2024-02-29T11:22:00Z" w16du:dateUtc="2024-02-29T04:22:00Z">
              <w:r w:rsidRPr="00FB633E">
                <w:rPr>
                  <w:i/>
                  <w:sz w:val="26"/>
                  <w:szCs w:val="26"/>
                  <w:rPrChange w:id="262" w:author="Admin" w:date="2024-02-29T11:22:00Z" w16du:dateUtc="2024-02-29T04:22:00Z">
                    <w:rPr>
                      <w:rFonts w:ascii="Arial" w:hAnsi="Arial" w:cs="Arial"/>
                      <w:color w:val="000000"/>
                      <w:sz w:val="18"/>
                      <w:szCs w:val="18"/>
                    </w:rPr>
                  </w:rPrChange>
                </w:rPr>
                <w:lastRenderedPageBreak/>
                <w:t>c) Đối với người</w:t>
              </w:r>
              <w:r w:rsidRPr="00FB633E">
                <w:rPr>
                  <w:i/>
                  <w:sz w:val="26"/>
                  <w:szCs w:val="26"/>
                  <w:rPrChange w:id="263" w:author="Admin" w:date="2024-02-29T11:22:00Z" w16du:dateUtc="2024-02-29T04:22:00Z">
                    <w:rPr>
                      <w:rFonts w:ascii="Arial" w:hAnsi="Arial" w:cs="Arial"/>
                      <w:b/>
                      <w:bCs/>
                      <w:color w:val="000000"/>
                      <w:sz w:val="18"/>
                      <w:szCs w:val="18"/>
                    </w:rPr>
                  </w:rPrChange>
                </w:rPr>
                <w:t> </w:t>
              </w:r>
              <w:r w:rsidRPr="00FB633E">
                <w:rPr>
                  <w:i/>
                  <w:sz w:val="26"/>
                  <w:szCs w:val="26"/>
                  <w:rPrChange w:id="264" w:author="Admin" w:date="2024-02-29T11:22:00Z" w16du:dateUtc="2024-02-29T04:22:00Z">
                    <w:rPr>
                      <w:rFonts w:ascii="Arial" w:hAnsi="Arial" w:cs="Arial"/>
                      <w:color w:val="000000"/>
                      <w:sz w:val="18"/>
                      <w:szCs w:val="18"/>
                    </w:rPr>
                  </w:rPrChange>
                </w:rPr>
                <w:t>dưới 18 tuổi, phụ nữ mà biết là có thai, người già yếu, người khuyết tật nặng hoặc khuyết tật đặc biệt nặng;</w:t>
              </w:r>
            </w:ins>
          </w:p>
          <w:p w14:paraId="6031B790" w14:textId="6623FC20" w:rsidR="00FB633E" w:rsidRPr="00FB633E" w:rsidRDefault="00FB633E" w:rsidP="00FB633E">
            <w:pPr>
              <w:pStyle w:val="NormalWeb"/>
              <w:autoSpaceDE w:val="0"/>
              <w:autoSpaceDN w:val="0"/>
              <w:spacing w:before="0" w:beforeAutospacing="0" w:after="0" w:afterAutospacing="0" w:line="269" w:lineRule="auto"/>
              <w:jc w:val="both"/>
              <w:rPr>
                <w:ins w:id="265" w:author="Admin" w:date="2024-02-29T11:22:00Z" w16du:dateUtc="2024-02-29T04:22:00Z"/>
                <w:i/>
                <w:sz w:val="26"/>
                <w:szCs w:val="26"/>
                <w:rPrChange w:id="266" w:author="Admin" w:date="2024-02-29T11:22:00Z" w16du:dateUtc="2024-02-29T04:22:00Z">
                  <w:rPr>
                    <w:ins w:id="267" w:author="Admin" w:date="2024-02-29T11:22:00Z" w16du:dateUtc="2024-02-29T04:22:00Z"/>
                    <w:rFonts w:ascii="Arial" w:hAnsi="Arial" w:cs="Arial"/>
                    <w:color w:val="000000"/>
                    <w:sz w:val="18"/>
                    <w:szCs w:val="18"/>
                  </w:rPr>
                </w:rPrChange>
              </w:rPr>
              <w:pPrChange w:id="268" w:author="Admin" w:date="2024-02-29T11:22:00Z" w16du:dateUtc="2024-02-29T04:22:00Z">
                <w:pPr>
                  <w:pStyle w:val="NormalWeb"/>
                  <w:shd w:val="clear" w:color="auto" w:fill="FFFFFF"/>
                  <w:spacing w:before="0" w:beforeAutospacing="0" w:after="0" w:afterAutospacing="0" w:line="234" w:lineRule="atLeast"/>
                </w:pPr>
              </w:pPrChange>
            </w:pPr>
            <w:ins w:id="269" w:author="Admin" w:date="2024-02-29T11:22:00Z" w16du:dateUtc="2024-02-29T04:22:00Z">
              <w:r w:rsidRPr="00FB633E">
                <w:rPr>
                  <w:i/>
                  <w:sz w:val="26"/>
                  <w:szCs w:val="26"/>
                  <w:rPrChange w:id="270" w:author="Admin" w:date="2024-02-29T11:22:00Z" w16du:dateUtc="2024-02-29T04:22:00Z">
                    <w:rPr>
                      <w:rFonts w:ascii="Arial" w:hAnsi="Arial" w:cs="Arial"/>
                      <w:color w:val="000000"/>
                      <w:sz w:val="18"/>
                      <w:szCs w:val="18"/>
                    </w:rPr>
                  </w:rPrChange>
                </w:rPr>
                <w:t>d) Dùng nhục hình hoặc đối xử tàn bạo, hạ nhục nhân phẩm người bị lấy lời khai, người bị hỏi cung;</w:t>
              </w:r>
            </w:ins>
          </w:p>
          <w:p w14:paraId="6E5BF3A4" w14:textId="77777777" w:rsidR="00FB633E" w:rsidRPr="00FB633E" w:rsidRDefault="00FB633E" w:rsidP="00FB633E">
            <w:pPr>
              <w:pStyle w:val="NormalWeb"/>
              <w:autoSpaceDE w:val="0"/>
              <w:autoSpaceDN w:val="0"/>
              <w:spacing w:before="0" w:beforeAutospacing="0" w:after="0" w:afterAutospacing="0" w:line="269" w:lineRule="auto"/>
              <w:jc w:val="both"/>
              <w:rPr>
                <w:ins w:id="271" w:author="Admin" w:date="2024-02-29T11:22:00Z" w16du:dateUtc="2024-02-29T04:22:00Z"/>
                <w:i/>
                <w:sz w:val="26"/>
                <w:szCs w:val="26"/>
                <w:rPrChange w:id="272" w:author="Admin" w:date="2024-02-29T11:22:00Z" w16du:dateUtc="2024-02-29T04:22:00Z">
                  <w:rPr>
                    <w:ins w:id="273" w:author="Admin" w:date="2024-02-29T11:22:00Z" w16du:dateUtc="2024-02-29T04:22:00Z"/>
                    <w:rFonts w:ascii="Arial" w:hAnsi="Arial" w:cs="Arial"/>
                    <w:color w:val="000000"/>
                    <w:sz w:val="18"/>
                    <w:szCs w:val="18"/>
                  </w:rPr>
                </w:rPrChange>
              </w:rPr>
              <w:pPrChange w:id="274" w:author="Admin" w:date="2024-02-29T11:22:00Z" w16du:dateUtc="2024-02-29T04:22:00Z">
                <w:pPr>
                  <w:pStyle w:val="NormalWeb"/>
                  <w:shd w:val="clear" w:color="auto" w:fill="FFFFFF"/>
                  <w:spacing w:before="120" w:beforeAutospacing="0" w:after="120" w:afterAutospacing="0" w:line="234" w:lineRule="atLeast"/>
                </w:pPr>
              </w:pPrChange>
            </w:pPr>
            <w:ins w:id="275" w:author="Admin" w:date="2024-02-29T11:22:00Z" w16du:dateUtc="2024-02-29T04:22:00Z">
              <w:r w:rsidRPr="00FB633E">
                <w:rPr>
                  <w:i/>
                  <w:sz w:val="26"/>
                  <w:szCs w:val="26"/>
                  <w:rPrChange w:id="276" w:author="Admin" w:date="2024-02-29T11:22:00Z" w16du:dateUtc="2024-02-29T04:22:00Z">
                    <w:rPr>
                      <w:rFonts w:ascii="Arial" w:hAnsi="Arial" w:cs="Arial"/>
                      <w:color w:val="000000"/>
                      <w:sz w:val="18"/>
                      <w:szCs w:val="18"/>
                    </w:rPr>
                  </w:rPrChange>
                </w:rPr>
                <w:t>đ) Dùng thủ đoạn tinh vi, xảo quyệt;</w:t>
              </w:r>
            </w:ins>
          </w:p>
          <w:p w14:paraId="589EBCBC" w14:textId="1E43E3A4" w:rsidR="00FB633E" w:rsidRPr="00FB633E" w:rsidRDefault="00FB633E" w:rsidP="00FB633E">
            <w:pPr>
              <w:pStyle w:val="NormalWeb"/>
              <w:autoSpaceDE w:val="0"/>
              <w:autoSpaceDN w:val="0"/>
              <w:spacing w:before="0" w:beforeAutospacing="0" w:after="0" w:afterAutospacing="0" w:line="269" w:lineRule="auto"/>
              <w:jc w:val="both"/>
              <w:rPr>
                <w:ins w:id="277" w:author="Admin" w:date="2024-02-29T11:22:00Z" w16du:dateUtc="2024-02-29T04:22:00Z"/>
                <w:i/>
                <w:sz w:val="26"/>
                <w:szCs w:val="26"/>
                <w:rPrChange w:id="278" w:author="Admin" w:date="2024-02-29T11:22:00Z" w16du:dateUtc="2024-02-29T04:22:00Z">
                  <w:rPr>
                    <w:ins w:id="279" w:author="Admin" w:date="2024-02-29T11:22:00Z" w16du:dateUtc="2024-02-29T04:22:00Z"/>
                    <w:rFonts w:ascii="Arial" w:hAnsi="Arial" w:cs="Arial"/>
                    <w:color w:val="000000"/>
                    <w:sz w:val="18"/>
                    <w:szCs w:val="18"/>
                  </w:rPr>
                </w:rPrChange>
              </w:rPr>
              <w:pPrChange w:id="280" w:author="Admin" w:date="2024-02-29T11:22:00Z" w16du:dateUtc="2024-02-29T04:22:00Z">
                <w:pPr>
                  <w:pStyle w:val="NormalWeb"/>
                  <w:shd w:val="clear" w:color="auto" w:fill="FFFFFF"/>
                  <w:spacing w:before="0" w:beforeAutospacing="0" w:after="0" w:afterAutospacing="0" w:line="234" w:lineRule="atLeast"/>
                </w:pPr>
              </w:pPrChange>
            </w:pPr>
            <w:ins w:id="281" w:author="Admin" w:date="2024-02-29T11:22:00Z" w16du:dateUtc="2024-02-29T04:22:00Z">
              <w:r w:rsidRPr="00FB633E">
                <w:rPr>
                  <w:i/>
                  <w:sz w:val="26"/>
                  <w:szCs w:val="26"/>
                  <w:rPrChange w:id="282" w:author="Admin" w:date="2024-02-29T11:22:00Z" w16du:dateUtc="2024-02-29T04:22:00Z">
                    <w:rPr>
                      <w:rFonts w:ascii="Arial" w:hAnsi="Arial" w:cs="Arial"/>
                      <w:color w:val="000000"/>
                      <w:sz w:val="18"/>
                      <w:szCs w:val="18"/>
                    </w:rPr>
                  </w:rPrChange>
                </w:rPr>
                <w:t>e) Dẫn đến làm sai lệch kết quả khởi tố, điều tra, truy tố, xét xử;</w:t>
              </w:r>
            </w:ins>
          </w:p>
          <w:p w14:paraId="5CBB5056" w14:textId="77777777" w:rsidR="00FB633E" w:rsidRPr="00FB633E" w:rsidRDefault="00FB633E" w:rsidP="00FB633E">
            <w:pPr>
              <w:pStyle w:val="NormalWeb"/>
              <w:autoSpaceDE w:val="0"/>
              <w:autoSpaceDN w:val="0"/>
              <w:spacing w:before="0" w:beforeAutospacing="0" w:after="0" w:afterAutospacing="0" w:line="269" w:lineRule="auto"/>
              <w:jc w:val="both"/>
              <w:rPr>
                <w:ins w:id="283" w:author="Admin" w:date="2024-02-29T11:22:00Z" w16du:dateUtc="2024-02-29T04:22:00Z"/>
                <w:i/>
                <w:sz w:val="26"/>
                <w:szCs w:val="26"/>
                <w:rPrChange w:id="284" w:author="Admin" w:date="2024-02-29T11:22:00Z" w16du:dateUtc="2024-02-29T04:22:00Z">
                  <w:rPr>
                    <w:ins w:id="285" w:author="Admin" w:date="2024-02-29T11:22:00Z" w16du:dateUtc="2024-02-29T04:22:00Z"/>
                    <w:rFonts w:ascii="Arial" w:hAnsi="Arial" w:cs="Arial"/>
                    <w:color w:val="000000"/>
                    <w:sz w:val="18"/>
                    <w:szCs w:val="18"/>
                  </w:rPr>
                </w:rPrChange>
              </w:rPr>
              <w:pPrChange w:id="286" w:author="Admin" w:date="2024-02-29T11:22:00Z" w16du:dateUtc="2024-02-29T04:22:00Z">
                <w:pPr>
                  <w:pStyle w:val="NormalWeb"/>
                  <w:shd w:val="clear" w:color="auto" w:fill="FFFFFF"/>
                  <w:spacing w:before="120" w:beforeAutospacing="0" w:after="120" w:afterAutospacing="0" w:line="234" w:lineRule="atLeast"/>
                </w:pPr>
              </w:pPrChange>
            </w:pPr>
            <w:ins w:id="287" w:author="Admin" w:date="2024-02-29T11:22:00Z" w16du:dateUtc="2024-02-29T04:22:00Z">
              <w:r w:rsidRPr="00FB633E">
                <w:rPr>
                  <w:i/>
                  <w:sz w:val="26"/>
                  <w:szCs w:val="26"/>
                  <w:rPrChange w:id="288" w:author="Admin" w:date="2024-02-29T11:22:00Z" w16du:dateUtc="2024-02-29T04:22:00Z">
                    <w:rPr>
                      <w:rFonts w:ascii="Arial" w:hAnsi="Arial" w:cs="Arial"/>
                      <w:color w:val="000000"/>
                      <w:sz w:val="18"/>
                      <w:szCs w:val="18"/>
                    </w:rPr>
                  </w:rPrChange>
                </w:rPr>
                <w:t>g) Ép buộc người bị lấy lời khai, người bị hỏi cung phải khai sai sự thật.</w:t>
              </w:r>
            </w:ins>
          </w:p>
          <w:p w14:paraId="1905DD7E" w14:textId="77777777" w:rsidR="00FB633E" w:rsidRPr="00FB633E" w:rsidRDefault="00FB633E" w:rsidP="00FB633E">
            <w:pPr>
              <w:pStyle w:val="NormalWeb"/>
              <w:autoSpaceDE w:val="0"/>
              <w:autoSpaceDN w:val="0"/>
              <w:spacing w:before="0" w:beforeAutospacing="0" w:after="0" w:afterAutospacing="0" w:line="269" w:lineRule="auto"/>
              <w:jc w:val="both"/>
              <w:rPr>
                <w:ins w:id="289" w:author="Admin" w:date="2024-02-29T11:22:00Z" w16du:dateUtc="2024-02-29T04:22:00Z"/>
                <w:i/>
                <w:sz w:val="26"/>
                <w:szCs w:val="26"/>
                <w:rPrChange w:id="290" w:author="Admin" w:date="2024-02-29T11:22:00Z" w16du:dateUtc="2024-02-29T04:22:00Z">
                  <w:rPr>
                    <w:ins w:id="291" w:author="Admin" w:date="2024-02-29T11:22:00Z" w16du:dateUtc="2024-02-29T04:22:00Z"/>
                    <w:rFonts w:ascii="Arial" w:hAnsi="Arial" w:cs="Arial"/>
                    <w:color w:val="000000"/>
                    <w:sz w:val="18"/>
                    <w:szCs w:val="18"/>
                  </w:rPr>
                </w:rPrChange>
              </w:rPr>
              <w:pPrChange w:id="292" w:author="Admin" w:date="2024-02-29T11:22:00Z" w16du:dateUtc="2024-02-29T04:22:00Z">
                <w:pPr>
                  <w:pStyle w:val="NormalWeb"/>
                  <w:shd w:val="clear" w:color="auto" w:fill="FFFFFF"/>
                  <w:spacing w:before="120" w:beforeAutospacing="0" w:after="120" w:afterAutospacing="0" w:line="234" w:lineRule="atLeast"/>
                </w:pPr>
              </w:pPrChange>
            </w:pPr>
            <w:ins w:id="293" w:author="Admin" w:date="2024-02-29T11:22:00Z" w16du:dateUtc="2024-02-29T04:22:00Z">
              <w:r w:rsidRPr="00FB633E">
                <w:rPr>
                  <w:i/>
                  <w:sz w:val="26"/>
                  <w:szCs w:val="26"/>
                  <w:rPrChange w:id="294" w:author="Admin" w:date="2024-02-29T11:22:00Z" w16du:dateUtc="2024-02-29T04:22:00Z">
                    <w:rPr>
                      <w:rFonts w:ascii="Arial" w:hAnsi="Arial" w:cs="Arial"/>
                      <w:color w:val="000000"/>
                      <w:sz w:val="18"/>
                      <w:szCs w:val="18"/>
                    </w:rPr>
                  </w:rPrChange>
                </w:rPr>
                <w:t>3. Phạm tội thuộc một trong các trường hợp sau đây, thì bị phạt tù từ 07 năm đến 12 năm:</w:t>
              </w:r>
            </w:ins>
          </w:p>
          <w:p w14:paraId="110EF3FB" w14:textId="77777777" w:rsidR="00FB633E" w:rsidRPr="00FB633E" w:rsidRDefault="00FB633E" w:rsidP="00FB633E">
            <w:pPr>
              <w:pStyle w:val="NormalWeb"/>
              <w:autoSpaceDE w:val="0"/>
              <w:autoSpaceDN w:val="0"/>
              <w:spacing w:before="0" w:beforeAutospacing="0" w:after="0" w:afterAutospacing="0" w:line="269" w:lineRule="auto"/>
              <w:jc w:val="both"/>
              <w:rPr>
                <w:ins w:id="295" w:author="Admin" w:date="2024-02-29T11:22:00Z" w16du:dateUtc="2024-02-29T04:22:00Z"/>
                <w:i/>
                <w:sz w:val="26"/>
                <w:szCs w:val="26"/>
                <w:rPrChange w:id="296" w:author="Admin" w:date="2024-02-29T11:22:00Z" w16du:dateUtc="2024-02-29T04:22:00Z">
                  <w:rPr>
                    <w:ins w:id="297" w:author="Admin" w:date="2024-02-29T11:22:00Z" w16du:dateUtc="2024-02-29T04:22:00Z"/>
                    <w:rFonts w:ascii="Arial" w:hAnsi="Arial" w:cs="Arial"/>
                    <w:color w:val="000000"/>
                    <w:sz w:val="18"/>
                    <w:szCs w:val="18"/>
                  </w:rPr>
                </w:rPrChange>
              </w:rPr>
              <w:pPrChange w:id="298" w:author="Admin" w:date="2024-02-29T11:22:00Z" w16du:dateUtc="2024-02-29T04:22:00Z">
                <w:pPr>
                  <w:pStyle w:val="NormalWeb"/>
                  <w:shd w:val="clear" w:color="auto" w:fill="FFFFFF"/>
                  <w:spacing w:before="120" w:beforeAutospacing="0" w:after="120" w:afterAutospacing="0" w:line="234" w:lineRule="atLeast"/>
                </w:pPr>
              </w:pPrChange>
            </w:pPr>
            <w:ins w:id="299" w:author="Admin" w:date="2024-02-29T11:22:00Z" w16du:dateUtc="2024-02-29T04:22:00Z">
              <w:r w:rsidRPr="00FB633E">
                <w:rPr>
                  <w:i/>
                  <w:sz w:val="26"/>
                  <w:szCs w:val="26"/>
                  <w:rPrChange w:id="300" w:author="Admin" w:date="2024-02-29T11:22:00Z" w16du:dateUtc="2024-02-29T04:22:00Z">
                    <w:rPr>
                      <w:rFonts w:ascii="Arial" w:hAnsi="Arial" w:cs="Arial"/>
                      <w:color w:val="000000"/>
                      <w:sz w:val="18"/>
                      <w:szCs w:val="18"/>
                    </w:rPr>
                  </w:rPrChange>
                </w:rPr>
                <w:t>a) Làm người bị bức cung tự sát;</w:t>
              </w:r>
            </w:ins>
          </w:p>
          <w:p w14:paraId="05B2A96C" w14:textId="0E73F969" w:rsidR="00FB633E" w:rsidRPr="00FB633E" w:rsidRDefault="00FB633E" w:rsidP="00FB633E">
            <w:pPr>
              <w:pStyle w:val="NormalWeb"/>
              <w:autoSpaceDE w:val="0"/>
              <w:autoSpaceDN w:val="0"/>
              <w:spacing w:before="0" w:beforeAutospacing="0" w:after="0" w:afterAutospacing="0" w:line="269" w:lineRule="auto"/>
              <w:jc w:val="both"/>
              <w:rPr>
                <w:ins w:id="301" w:author="Admin" w:date="2024-02-29T11:22:00Z" w16du:dateUtc="2024-02-29T04:22:00Z"/>
                <w:i/>
                <w:sz w:val="26"/>
                <w:szCs w:val="26"/>
                <w:rPrChange w:id="302" w:author="Admin" w:date="2024-02-29T11:22:00Z" w16du:dateUtc="2024-02-29T04:22:00Z">
                  <w:rPr>
                    <w:ins w:id="303" w:author="Admin" w:date="2024-02-29T11:22:00Z" w16du:dateUtc="2024-02-29T04:22:00Z"/>
                    <w:rFonts w:ascii="Arial" w:hAnsi="Arial" w:cs="Arial"/>
                    <w:color w:val="000000"/>
                    <w:sz w:val="18"/>
                    <w:szCs w:val="18"/>
                  </w:rPr>
                </w:rPrChange>
              </w:rPr>
              <w:pPrChange w:id="304" w:author="Admin" w:date="2024-02-29T11:22:00Z" w16du:dateUtc="2024-02-29T04:22:00Z">
                <w:pPr>
                  <w:pStyle w:val="NormalWeb"/>
                  <w:shd w:val="clear" w:color="auto" w:fill="FFFFFF"/>
                  <w:spacing w:before="0" w:beforeAutospacing="0" w:after="0" w:afterAutospacing="0" w:line="234" w:lineRule="atLeast"/>
                </w:pPr>
              </w:pPrChange>
            </w:pPr>
            <w:ins w:id="305" w:author="Admin" w:date="2024-02-29T11:22:00Z" w16du:dateUtc="2024-02-29T04:22:00Z">
              <w:r w:rsidRPr="00FB633E">
                <w:rPr>
                  <w:i/>
                  <w:sz w:val="26"/>
                  <w:szCs w:val="26"/>
                  <w:rPrChange w:id="306" w:author="Admin" w:date="2024-02-29T11:22:00Z" w16du:dateUtc="2024-02-29T04:22:00Z">
                    <w:rPr>
                      <w:rFonts w:ascii="Arial" w:hAnsi="Arial" w:cs="Arial"/>
                      <w:color w:val="000000"/>
                      <w:sz w:val="18"/>
                      <w:szCs w:val="18"/>
                    </w:rPr>
                  </w:rPrChange>
                </w:rPr>
                <w:t>b) Dẫn đến bỏ lọt tội phạm ít nghiêm trọng hoặc tội phạm nghiêm trọng; người thực hiện tội phạm ít nghiêm trọng hoặc tội phạm nghiêm trọng.</w:t>
              </w:r>
            </w:ins>
          </w:p>
          <w:p w14:paraId="321A416B" w14:textId="77777777" w:rsidR="00FB633E" w:rsidRPr="00FB633E" w:rsidRDefault="00FB633E" w:rsidP="00FB633E">
            <w:pPr>
              <w:pStyle w:val="NormalWeb"/>
              <w:autoSpaceDE w:val="0"/>
              <w:autoSpaceDN w:val="0"/>
              <w:spacing w:before="0" w:beforeAutospacing="0" w:after="0" w:afterAutospacing="0" w:line="269" w:lineRule="auto"/>
              <w:jc w:val="both"/>
              <w:rPr>
                <w:ins w:id="307" w:author="Admin" w:date="2024-02-29T11:22:00Z" w16du:dateUtc="2024-02-29T04:22:00Z"/>
                <w:i/>
                <w:sz w:val="26"/>
                <w:szCs w:val="26"/>
                <w:rPrChange w:id="308" w:author="Admin" w:date="2024-02-29T11:22:00Z" w16du:dateUtc="2024-02-29T04:22:00Z">
                  <w:rPr>
                    <w:ins w:id="309" w:author="Admin" w:date="2024-02-29T11:22:00Z" w16du:dateUtc="2024-02-29T04:22:00Z"/>
                    <w:rFonts w:ascii="Arial" w:hAnsi="Arial" w:cs="Arial"/>
                    <w:color w:val="000000"/>
                    <w:sz w:val="18"/>
                    <w:szCs w:val="18"/>
                  </w:rPr>
                </w:rPrChange>
              </w:rPr>
              <w:pPrChange w:id="310" w:author="Admin" w:date="2024-02-29T11:22:00Z" w16du:dateUtc="2024-02-29T04:22:00Z">
                <w:pPr>
                  <w:pStyle w:val="NormalWeb"/>
                  <w:shd w:val="clear" w:color="auto" w:fill="FFFFFF"/>
                  <w:spacing w:before="120" w:beforeAutospacing="0" w:after="120" w:afterAutospacing="0" w:line="234" w:lineRule="atLeast"/>
                </w:pPr>
              </w:pPrChange>
            </w:pPr>
            <w:ins w:id="311" w:author="Admin" w:date="2024-02-29T11:22:00Z" w16du:dateUtc="2024-02-29T04:22:00Z">
              <w:r w:rsidRPr="00FB633E">
                <w:rPr>
                  <w:i/>
                  <w:sz w:val="26"/>
                  <w:szCs w:val="26"/>
                  <w:rPrChange w:id="312" w:author="Admin" w:date="2024-02-29T11:22:00Z" w16du:dateUtc="2024-02-29T04:22:00Z">
                    <w:rPr>
                      <w:rFonts w:ascii="Arial" w:hAnsi="Arial" w:cs="Arial"/>
                      <w:color w:val="000000"/>
                      <w:sz w:val="18"/>
                      <w:szCs w:val="18"/>
                    </w:rPr>
                  </w:rPrChange>
                </w:rPr>
                <w:t>4. Phạm tội thuộc một trong các trường hợp sau đây, thì bị phạt tù từ 12 năm đến 20 năm hoặc tù chung thân:</w:t>
              </w:r>
            </w:ins>
          </w:p>
          <w:p w14:paraId="344C6DA7" w14:textId="77777777" w:rsidR="00FB633E" w:rsidRPr="00FB633E" w:rsidRDefault="00FB633E" w:rsidP="00FB633E">
            <w:pPr>
              <w:pStyle w:val="NormalWeb"/>
              <w:autoSpaceDE w:val="0"/>
              <w:autoSpaceDN w:val="0"/>
              <w:spacing w:before="0" w:beforeAutospacing="0" w:after="0" w:afterAutospacing="0" w:line="269" w:lineRule="auto"/>
              <w:jc w:val="both"/>
              <w:rPr>
                <w:ins w:id="313" w:author="Admin" w:date="2024-02-29T11:22:00Z" w16du:dateUtc="2024-02-29T04:22:00Z"/>
                <w:i/>
                <w:sz w:val="26"/>
                <w:szCs w:val="26"/>
                <w:rPrChange w:id="314" w:author="Admin" w:date="2024-02-29T11:22:00Z" w16du:dateUtc="2024-02-29T04:22:00Z">
                  <w:rPr>
                    <w:ins w:id="315" w:author="Admin" w:date="2024-02-29T11:22:00Z" w16du:dateUtc="2024-02-29T04:22:00Z"/>
                    <w:rFonts w:ascii="Arial" w:hAnsi="Arial" w:cs="Arial"/>
                    <w:color w:val="000000"/>
                    <w:sz w:val="18"/>
                    <w:szCs w:val="18"/>
                  </w:rPr>
                </w:rPrChange>
              </w:rPr>
              <w:pPrChange w:id="316" w:author="Admin" w:date="2024-02-29T11:22:00Z" w16du:dateUtc="2024-02-29T04:22:00Z">
                <w:pPr>
                  <w:pStyle w:val="NormalWeb"/>
                  <w:shd w:val="clear" w:color="auto" w:fill="FFFFFF"/>
                  <w:spacing w:before="120" w:beforeAutospacing="0" w:after="120" w:afterAutospacing="0" w:line="234" w:lineRule="atLeast"/>
                </w:pPr>
              </w:pPrChange>
            </w:pPr>
            <w:ins w:id="317" w:author="Admin" w:date="2024-02-29T11:22:00Z" w16du:dateUtc="2024-02-29T04:22:00Z">
              <w:r w:rsidRPr="00FB633E">
                <w:rPr>
                  <w:i/>
                  <w:sz w:val="26"/>
                  <w:szCs w:val="26"/>
                  <w:rPrChange w:id="318" w:author="Admin" w:date="2024-02-29T11:22:00Z" w16du:dateUtc="2024-02-29T04:22:00Z">
                    <w:rPr>
                      <w:rFonts w:ascii="Arial" w:hAnsi="Arial" w:cs="Arial"/>
                      <w:color w:val="000000"/>
                      <w:sz w:val="18"/>
                      <w:szCs w:val="18"/>
                    </w:rPr>
                  </w:rPrChange>
                </w:rPr>
                <w:t>a) Làm người bị bức cung chết;</w:t>
              </w:r>
            </w:ins>
          </w:p>
          <w:p w14:paraId="731779F4" w14:textId="77777777" w:rsidR="00FB633E" w:rsidRPr="00FB633E" w:rsidRDefault="00FB633E" w:rsidP="00FB633E">
            <w:pPr>
              <w:pStyle w:val="NormalWeb"/>
              <w:autoSpaceDE w:val="0"/>
              <w:autoSpaceDN w:val="0"/>
              <w:spacing w:before="0" w:beforeAutospacing="0" w:after="0" w:afterAutospacing="0" w:line="269" w:lineRule="auto"/>
              <w:jc w:val="both"/>
              <w:rPr>
                <w:ins w:id="319" w:author="Admin" w:date="2024-02-29T11:22:00Z" w16du:dateUtc="2024-02-29T04:22:00Z"/>
                <w:i/>
                <w:sz w:val="26"/>
                <w:szCs w:val="26"/>
                <w:rPrChange w:id="320" w:author="Admin" w:date="2024-02-29T11:22:00Z" w16du:dateUtc="2024-02-29T04:22:00Z">
                  <w:rPr>
                    <w:ins w:id="321" w:author="Admin" w:date="2024-02-29T11:22:00Z" w16du:dateUtc="2024-02-29T04:22:00Z"/>
                    <w:rFonts w:ascii="Arial" w:hAnsi="Arial" w:cs="Arial"/>
                    <w:color w:val="000000"/>
                    <w:sz w:val="18"/>
                    <w:szCs w:val="18"/>
                  </w:rPr>
                </w:rPrChange>
              </w:rPr>
              <w:pPrChange w:id="322" w:author="Admin" w:date="2024-02-29T11:22:00Z" w16du:dateUtc="2024-02-29T04:22:00Z">
                <w:pPr>
                  <w:pStyle w:val="NormalWeb"/>
                  <w:shd w:val="clear" w:color="auto" w:fill="FFFFFF"/>
                  <w:spacing w:before="120" w:beforeAutospacing="0" w:after="120" w:afterAutospacing="0" w:line="234" w:lineRule="atLeast"/>
                </w:pPr>
              </w:pPrChange>
            </w:pPr>
            <w:ins w:id="323" w:author="Admin" w:date="2024-02-29T11:22:00Z" w16du:dateUtc="2024-02-29T04:22:00Z">
              <w:r w:rsidRPr="00FB633E">
                <w:rPr>
                  <w:i/>
                  <w:sz w:val="26"/>
                  <w:szCs w:val="26"/>
                  <w:rPrChange w:id="324" w:author="Admin" w:date="2024-02-29T11:22:00Z" w16du:dateUtc="2024-02-29T04:22:00Z">
                    <w:rPr>
                      <w:rFonts w:ascii="Arial" w:hAnsi="Arial" w:cs="Arial"/>
                      <w:color w:val="000000"/>
                      <w:sz w:val="18"/>
                      <w:szCs w:val="18"/>
                    </w:rPr>
                  </w:rPrChange>
                </w:rPr>
                <w:t>b) Dẫn đến làm oan người vô tội;</w:t>
              </w:r>
            </w:ins>
          </w:p>
          <w:p w14:paraId="66AE811F" w14:textId="4EAB4E4D" w:rsidR="00FB633E" w:rsidRPr="00FB633E" w:rsidRDefault="00FB633E" w:rsidP="00FB633E">
            <w:pPr>
              <w:pStyle w:val="NormalWeb"/>
              <w:autoSpaceDE w:val="0"/>
              <w:autoSpaceDN w:val="0"/>
              <w:spacing w:before="0" w:beforeAutospacing="0" w:after="0" w:afterAutospacing="0" w:line="269" w:lineRule="auto"/>
              <w:jc w:val="both"/>
              <w:rPr>
                <w:ins w:id="325" w:author="Admin" w:date="2024-02-29T11:22:00Z" w16du:dateUtc="2024-02-29T04:22:00Z"/>
                <w:i/>
                <w:sz w:val="26"/>
                <w:szCs w:val="26"/>
                <w:rPrChange w:id="326" w:author="Admin" w:date="2024-02-29T11:22:00Z" w16du:dateUtc="2024-02-29T04:22:00Z">
                  <w:rPr>
                    <w:ins w:id="327" w:author="Admin" w:date="2024-02-29T11:22:00Z" w16du:dateUtc="2024-02-29T04:22:00Z"/>
                    <w:rFonts w:ascii="Arial" w:hAnsi="Arial" w:cs="Arial"/>
                    <w:color w:val="000000"/>
                    <w:sz w:val="18"/>
                    <w:szCs w:val="18"/>
                  </w:rPr>
                </w:rPrChange>
              </w:rPr>
              <w:pPrChange w:id="328" w:author="Admin" w:date="2024-02-29T11:22:00Z" w16du:dateUtc="2024-02-29T04:22:00Z">
                <w:pPr>
                  <w:pStyle w:val="NormalWeb"/>
                  <w:shd w:val="clear" w:color="auto" w:fill="FFFFFF"/>
                  <w:spacing w:before="0" w:beforeAutospacing="0" w:after="0" w:afterAutospacing="0" w:line="234" w:lineRule="atLeast"/>
                </w:pPr>
              </w:pPrChange>
            </w:pPr>
            <w:ins w:id="329" w:author="Admin" w:date="2024-02-29T11:22:00Z" w16du:dateUtc="2024-02-29T04:22:00Z">
              <w:r w:rsidRPr="00FB633E">
                <w:rPr>
                  <w:i/>
                  <w:sz w:val="26"/>
                  <w:szCs w:val="26"/>
                  <w:rPrChange w:id="330" w:author="Admin" w:date="2024-02-29T11:22:00Z" w16du:dateUtc="2024-02-29T04:22:00Z">
                    <w:rPr>
                      <w:rFonts w:ascii="Arial" w:hAnsi="Arial" w:cs="Arial"/>
                      <w:color w:val="000000"/>
                      <w:sz w:val="18"/>
                      <w:szCs w:val="18"/>
                    </w:rPr>
                  </w:rPrChange>
                </w:rPr>
                <w:t>c) Dẫn đến bỏ lọt tội phạm rất nghiêm trọng hoặc tội phạm đặc biệt nghiêm trọng; người thực hiện tội phạm rất nghiêm trọng hoặc tội phạm đặc biệt nghiêm trọng.</w:t>
              </w:r>
            </w:ins>
          </w:p>
          <w:p w14:paraId="4719D503" w14:textId="7BA2741C" w:rsidR="005B2EA4" w:rsidRPr="00652FFD" w:rsidDel="00FB633E" w:rsidRDefault="00FB633E" w:rsidP="00BF7A31">
            <w:pPr>
              <w:pStyle w:val="NormalWeb"/>
              <w:autoSpaceDE w:val="0"/>
              <w:autoSpaceDN w:val="0"/>
              <w:spacing w:before="0" w:beforeAutospacing="0" w:after="0" w:afterAutospacing="0" w:line="269" w:lineRule="auto"/>
              <w:jc w:val="both"/>
              <w:rPr>
                <w:del w:id="331" w:author="Admin" w:date="2024-02-29T11:22:00Z" w16du:dateUtc="2024-02-29T04:22:00Z"/>
                <w:i/>
                <w:sz w:val="26"/>
                <w:szCs w:val="26"/>
              </w:rPr>
            </w:pPr>
            <w:ins w:id="332" w:author="Admin" w:date="2024-02-29T11:22:00Z" w16du:dateUtc="2024-02-29T04:22:00Z">
              <w:r w:rsidRPr="00FB633E">
                <w:rPr>
                  <w:i/>
                  <w:sz w:val="26"/>
                  <w:szCs w:val="26"/>
                  <w:rPrChange w:id="333" w:author="Admin" w:date="2024-02-29T11:22:00Z" w16du:dateUtc="2024-02-29T04:22:00Z">
                    <w:rPr>
                      <w:rFonts w:ascii="Arial" w:hAnsi="Arial" w:cs="Arial"/>
                      <w:color w:val="000000"/>
                      <w:sz w:val="18"/>
                      <w:szCs w:val="18"/>
                    </w:rPr>
                  </w:rPrChange>
                </w:rPr>
                <w:t>5. Người phạm tội còn bị cấm đảm nhiệm chức vụ, cấm hành nghề từ 01 năm đến 05 năm</w:t>
              </w:r>
            </w:ins>
            <w:del w:id="334" w:author="Admin" w:date="2024-02-29T11:22:00Z" w16du:dateUtc="2024-02-29T04:22:00Z">
              <w:r w:rsidR="005B2EA4" w:rsidRPr="00652FFD" w:rsidDel="00FB633E">
                <w:rPr>
                  <w:i/>
                  <w:sz w:val="26"/>
                  <w:szCs w:val="26"/>
                </w:rPr>
                <w:delText>1. Người nào trong hoạt động tố tụng mà sử dụng thủ đoạn trái pháp luật ép buộc người bị lấy lời khai, người bị hỏi cung phải khai ra thông tin liên quan đến vụ án, vụ việc, thì bị phạt tù từ 06 tháng đến 03 năm.</w:delText>
              </w:r>
            </w:del>
          </w:p>
          <w:p w14:paraId="450DC0A9" w14:textId="58B658A6" w:rsidR="005B2EA4" w:rsidRPr="00652FFD" w:rsidDel="00FB633E" w:rsidRDefault="005B2EA4" w:rsidP="00BF7A31">
            <w:pPr>
              <w:pStyle w:val="NormalWeb"/>
              <w:autoSpaceDE w:val="0"/>
              <w:autoSpaceDN w:val="0"/>
              <w:spacing w:before="0" w:beforeAutospacing="0" w:after="0" w:afterAutospacing="0" w:line="269" w:lineRule="auto"/>
              <w:jc w:val="both"/>
              <w:rPr>
                <w:del w:id="335" w:author="Admin" w:date="2024-02-29T11:22:00Z" w16du:dateUtc="2024-02-29T04:22:00Z"/>
                <w:i/>
                <w:sz w:val="26"/>
                <w:szCs w:val="26"/>
              </w:rPr>
            </w:pPr>
            <w:del w:id="336" w:author="Admin" w:date="2024-02-29T11:22:00Z" w16du:dateUtc="2024-02-29T04:22:00Z">
              <w:r w:rsidRPr="00652FFD" w:rsidDel="00FB633E">
                <w:rPr>
                  <w:i/>
                  <w:sz w:val="26"/>
                  <w:szCs w:val="26"/>
                </w:rPr>
                <w:delText>2. Phạm tội thuộc một trong những trường hợp sau đây, thì bị phạt tù từ 02 năm đến 07 năm:</w:delText>
              </w:r>
            </w:del>
          </w:p>
          <w:p w14:paraId="3BA4F4CD" w14:textId="025786A8" w:rsidR="005B2EA4" w:rsidRPr="00652FFD" w:rsidDel="00FB633E" w:rsidRDefault="005B2EA4" w:rsidP="00BF7A31">
            <w:pPr>
              <w:pStyle w:val="NormalWeb"/>
              <w:autoSpaceDE w:val="0"/>
              <w:autoSpaceDN w:val="0"/>
              <w:spacing w:before="0" w:beforeAutospacing="0" w:after="0" w:afterAutospacing="0" w:line="269" w:lineRule="auto"/>
              <w:jc w:val="both"/>
              <w:rPr>
                <w:del w:id="337" w:author="Admin" w:date="2024-02-29T11:22:00Z" w16du:dateUtc="2024-02-29T04:22:00Z"/>
                <w:i/>
                <w:sz w:val="26"/>
                <w:szCs w:val="26"/>
              </w:rPr>
            </w:pPr>
            <w:del w:id="338" w:author="Admin" w:date="2024-02-29T11:22:00Z" w16du:dateUtc="2024-02-29T04:22:00Z">
              <w:r w:rsidRPr="00652FFD" w:rsidDel="00FB633E">
                <w:rPr>
                  <w:i/>
                  <w:sz w:val="26"/>
                  <w:szCs w:val="26"/>
                </w:rPr>
                <w:delText>a) Phạm tội 02 lần trở lên;</w:delText>
              </w:r>
            </w:del>
          </w:p>
          <w:p w14:paraId="42503B68" w14:textId="05EE4139" w:rsidR="005B2EA4" w:rsidRPr="00652FFD" w:rsidDel="00FB633E" w:rsidRDefault="005B2EA4" w:rsidP="00BF7A31">
            <w:pPr>
              <w:pStyle w:val="NormalWeb"/>
              <w:autoSpaceDE w:val="0"/>
              <w:autoSpaceDN w:val="0"/>
              <w:spacing w:before="0" w:beforeAutospacing="0" w:after="0" w:afterAutospacing="0" w:line="269" w:lineRule="auto"/>
              <w:jc w:val="both"/>
              <w:rPr>
                <w:del w:id="339" w:author="Admin" w:date="2024-02-29T11:22:00Z" w16du:dateUtc="2024-02-29T04:22:00Z"/>
                <w:i/>
                <w:sz w:val="26"/>
                <w:szCs w:val="26"/>
              </w:rPr>
            </w:pPr>
            <w:del w:id="340" w:author="Admin" w:date="2024-02-29T11:22:00Z" w16du:dateUtc="2024-02-29T04:22:00Z">
              <w:r w:rsidRPr="00652FFD" w:rsidDel="00FB633E">
                <w:rPr>
                  <w:i/>
                  <w:sz w:val="26"/>
                  <w:szCs w:val="26"/>
                </w:rPr>
                <w:delText>b) Đối với 02 người trở lên;</w:delText>
              </w:r>
            </w:del>
          </w:p>
          <w:p w14:paraId="1B03E3F1" w14:textId="22DFE110" w:rsidR="005B2EA4" w:rsidRPr="00652FFD" w:rsidDel="00FB633E" w:rsidRDefault="005B2EA4" w:rsidP="00BF7A31">
            <w:pPr>
              <w:pStyle w:val="NormalWeb"/>
              <w:autoSpaceDE w:val="0"/>
              <w:autoSpaceDN w:val="0"/>
              <w:spacing w:before="0" w:beforeAutospacing="0" w:after="0" w:afterAutospacing="0" w:line="269" w:lineRule="auto"/>
              <w:jc w:val="both"/>
              <w:rPr>
                <w:del w:id="341" w:author="Admin" w:date="2024-02-29T11:22:00Z" w16du:dateUtc="2024-02-29T04:22:00Z"/>
                <w:i/>
                <w:sz w:val="26"/>
                <w:szCs w:val="26"/>
              </w:rPr>
            </w:pPr>
            <w:del w:id="342" w:author="Admin" w:date="2024-02-29T11:22:00Z" w16du:dateUtc="2024-02-29T04:22:00Z">
              <w:r w:rsidRPr="00652FFD" w:rsidDel="00FB633E">
                <w:rPr>
                  <w:i/>
                  <w:sz w:val="26"/>
                  <w:szCs w:val="26"/>
                </w:rPr>
                <w:delText>c) Đối với người dưới 18 tuổi, phụ nữ mà biết là có thai, người già yếu, người khuyết tật nặng hoặc khuyết tật đặc biệt nặng;</w:delText>
              </w:r>
            </w:del>
          </w:p>
          <w:p w14:paraId="7F4C623F" w14:textId="3AF19B3B" w:rsidR="005B2EA4" w:rsidRPr="00652FFD" w:rsidDel="00FB633E" w:rsidRDefault="005B2EA4" w:rsidP="00BF7A31">
            <w:pPr>
              <w:pStyle w:val="NormalWeb"/>
              <w:autoSpaceDE w:val="0"/>
              <w:autoSpaceDN w:val="0"/>
              <w:spacing w:before="0" w:beforeAutospacing="0" w:after="0" w:afterAutospacing="0" w:line="269" w:lineRule="auto"/>
              <w:jc w:val="both"/>
              <w:rPr>
                <w:del w:id="343" w:author="Admin" w:date="2024-02-29T11:22:00Z" w16du:dateUtc="2024-02-29T04:22:00Z"/>
                <w:i/>
                <w:sz w:val="26"/>
                <w:szCs w:val="26"/>
              </w:rPr>
            </w:pPr>
            <w:del w:id="344" w:author="Admin" w:date="2024-02-29T11:22:00Z" w16du:dateUtc="2024-02-29T04:22:00Z">
              <w:r w:rsidRPr="00652FFD" w:rsidDel="00FB633E">
                <w:rPr>
                  <w:i/>
                  <w:sz w:val="26"/>
                  <w:szCs w:val="26"/>
                </w:rPr>
                <w:delText>d) Dùng nhục hình hoặc đối xử tàn bạo, hạ nhục nhân phẩm người bị lấy lời khai, hỏi cung;</w:delText>
              </w:r>
            </w:del>
          </w:p>
          <w:p w14:paraId="306218F4" w14:textId="766345F9" w:rsidR="005B2EA4" w:rsidRPr="00652FFD" w:rsidDel="00FB633E" w:rsidRDefault="005B2EA4" w:rsidP="00BF7A31">
            <w:pPr>
              <w:pStyle w:val="NormalWeb"/>
              <w:autoSpaceDE w:val="0"/>
              <w:autoSpaceDN w:val="0"/>
              <w:spacing w:before="0" w:beforeAutospacing="0" w:after="0" w:afterAutospacing="0" w:line="269" w:lineRule="auto"/>
              <w:jc w:val="both"/>
              <w:rPr>
                <w:del w:id="345" w:author="Admin" w:date="2024-02-29T11:22:00Z" w16du:dateUtc="2024-02-29T04:22:00Z"/>
                <w:i/>
                <w:sz w:val="26"/>
                <w:szCs w:val="26"/>
              </w:rPr>
            </w:pPr>
            <w:del w:id="346" w:author="Admin" w:date="2024-02-29T11:22:00Z" w16du:dateUtc="2024-02-29T04:22:00Z">
              <w:r w:rsidRPr="00652FFD" w:rsidDel="00FB633E">
                <w:rPr>
                  <w:i/>
                  <w:sz w:val="26"/>
                  <w:szCs w:val="26"/>
                </w:rPr>
                <w:delText>đ) Dùng thủ đoạn tinh vi, xảo quyệt;</w:delText>
              </w:r>
            </w:del>
          </w:p>
          <w:p w14:paraId="3E640B1A" w14:textId="27C59756" w:rsidR="005B2EA4" w:rsidRPr="00652FFD" w:rsidDel="00FB633E" w:rsidRDefault="005B2EA4" w:rsidP="00BF7A31">
            <w:pPr>
              <w:pStyle w:val="NormalWeb"/>
              <w:autoSpaceDE w:val="0"/>
              <w:autoSpaceDN w:val="0"/>
              <w:spacing w:before="0" w:beforeAutospacing="0" w:after="0" w:afterAutospacing="0" w:line="269" w:lineRule="auto"/>
              <w:jc w:val="both"/>
              <w:rPr>
                <w:del w:id="347" w:author="Admin" w:date="2024-02-29T11:22:00Z" w16du:dateUtc="2024-02-29T04:22:00Z"/>
                <w:i/>
                <w:sz w:val="26"/>
                <w:szCs w:val="26"/>
              </w:rPr>
            </w:pPr>
            <w:del w:id="348" w:author="Admin" w:date="2024-02-29T11:22:00Z" w16du:dateUtc="2024-02-29T04:22:00Z">
              <w:r w:rsidRPr="00652FFD" w:rsidDel="00FB633E">
                <w:rPr>
                  <w:i/>
                  <w:sz w:val="26"/>
                  <w:szCs w:val="26"/>
                </w:rPr>
                <w:delText>e) Dẫn đến làm sai lệch kết quả khởi tố, điều tra, truy tố, xét xử;</w:delText>
              </w:r>
            </w:del>
          </w:p>
          <w:p w14:paraId="1F0AC2B5" w14:textId="08023BB8" w:rsidR="005B2EA4" w:rsidRPr="00652FFD" w:rsidDel="00FB633E" w:rsidRDefault="005B2EA4" w:rsidP="00BF7A31">
            <w:pPr>
              <w:pStyle w:val="NormalWeb"/>
              <w:autoSpaceDE w:val="0"/>
              <w:autoSpaceDN w:val="0"/>
              <w:spacing w:before="0" w:beforeAutospacing="0" w:after="0" w:afterAutospacing="0" w:line="269" w:lineRule="auto"/>
              <w:jc w:val="both"/>
              <w:rPr>
                <w:del w:id="349" w:author="Admin" w:date="2024-02-29T11:22:00Z" w16du:dateUtc="2024-02-29T04:22:00Z"/>
                <w:i/>
                <w:sz w:val="26"/>
                <w:szCs w:val="26"/>
              </w:rPr>
            </w:pPr>
            <w:del w:id="350" w:author="Admin" w:date="2024-02-29T11:22:00Z" w16du:dateUtc="2024-02-29T04:22:00Z">
              <w:r w:rsidRPr="00652FFD" w:rsidDel="00FB633E">
                <w:rPr>
                  <w:i/>
                  <w:sz w:val="26"/>
                  <w:szCs w:val="26"/>
                </w:rPr>
                <w:delText>g) Ép buộc người bị lấy lời khai, người bị hỏi cung phải khai sai sự thật.</w:delText>
              </w:r>
            </w:del>
          </w:p>
          <w:p w14:paraId="7ADC608F" w14:textId="6928888B" w:rsidR="005B2EA4" w:rsidRPr="00652FFD" w:rsidDel="00FB633E" w:rsidRDefault="005B2EA4" w:rsidP="00BF7A31">
            <w:pPr>
              <w:pStyle w:val="NormalWeb"/>
              <w:autoSpaceDE w:val="0"/>
              <w:autoSpaceDN w:val="0"/>
              <w:spacing w:before="0" w:beforeAutospacing="0" w:after="0" w:afterAutospacing="0" w:line="269" w:lineRule="auto"/>
              <w:jc w:val="both"/>
              <w:rPr>
                <w:del w:id="351" w:author="Admin" w:date="2024-02-29T11:22:00Z" w16du:dateUtc="2024-02-29T04:22:00Z"/>
                <w:i/>
                <w:sz w:val="26"/>
                <w:szCs w:val="26"/>
              </w:rPr>
            </w:pPr>
            <w:del w:id="352" w:author="Admin" w:date="2024-02-29T11:22:00Z" w16du:dateUtc="2024-02-29T04:22:00Z">
              <w:r w:rsidRPr="00652FFD" w:rsidDel="00FB633E">
                <w:rPr>
                  <w:i/>
                  <w:sz w:val="26"/>
                  <w:szCs w:val="26"/>
                </w:rPr>
                <w:delText>3. Phạm tội thuộc một trong các trường hợp sau đây, thì bị phạt tù từ 07 năm đến 12 năm:</w:delText>
              </w:r>
            </w:del>
          </w:p>
          <w:p w14:paraId="737140BD" w14:textId="6DF4156D" w:rsidR="005B2EA4" w:rsidRPr="00652FFD" w:rsidDel="00FB633E" w:rsidRDefault="005B2EA4" w:rsidP="00BF7A31">
            <w:pPr>
              <w:pStyle w:val="NormalWeb"/>
              <w:autoSpaceDE w:val="0"/>
              <w:autoSpaceDN w:val="0"/>
              <w:spacing w:before="0" w:beforeAutospacing="0" w:after="0" w:afterAutospacing="0" w:line="269" w:lineRule="auto"/>
              <w:jc w:val="both"/>
              <w:rPr>
                <w:del w:id="353" w:author="Admin" w:date="2024-02-29T11:22:00Z" w16du:dateUtc="2024-02-29T04:22:00Z"/>
                <w:i/>
                <w:sz w:val="26"/>
                <w:szCs w:val="26"/>
              </w:rPr>
            </w:pPr>
            <w:del w:id="354" w:author="Admin" w:date="2024-02-29T11:22:00Z" w16du:dateUtc="2024-02-29T04:22:00Z">
              <w:r w:rsidRPr="00652FFD" w:rsidDel="00FB633E">
                <w:rPr>
                  <w:i/>
                  <w:sz w:val="26"/>
                  <w:szCs w:val="26"/>
                </w:rPr>
                <w:delText>a) Làm người bị bức cung tự sát;</w:delText>
              </w:r>
            </w:del>
          </w:p>
          <w:p w14:paraId="5ACD76FD" w14:textId="7FB14995" w:rsidR="005B2EA4" w:rsidRPr="00652FFD" w:rsidDel="00FB633E" w:rsidRDefault="005B2EA4" w:rsidP="00BF7A31">
            <w:pPr>
              <w:pStyle w:val="NormalWeb"/>
              <w:autoSpaceDE w:val="0"/>
              <w:autoSpaceDN w:val="0"/>
              <w:spacing w:before="0" w:beforeAutospacing="0" w:after="0" w:afterAutospacing="0" w:line="269" w:lineRule="auto"/>
              <w:jc w:val="both"/>
              <w:rPr>
                <w:del w:id="355" w:author="Admin" w:date="2024-02-29T11:22:00Z" w16du:dateUtc="2024-02-29T04:22:00Z"/>
                <w:i/>
                <w:sz w:val="26"/>
                <w:szCs w:val="26"/>
              </w:rPr>
            </w:pPr>
            <w:del w:id="356" w:author="Admin" w:date="2024-02-29T11:22:00Z" w16du:dateUtc="2024-02-29T04:22:00Z">
              <w:r w:rsidRPr="00652FFD" w:rsidDel="00FB633E">
                <w:rPr>
                  <w:i/>
                  <w:sz w:val="26"/>
                  <w:szCs w:val="26"/>
                </w:rPr>
                <w:delText>b) Dẫn đến bỏ lọt tội phạm ít nghiêm trọng hoặc tội phạm nghiêm trọng, người thực hiện tội phạm ít nghiêm trọng hoặc tội phạm nghiêm trọng.</w:delText>
              </w:r>
            </w:del>
          </w:p>
          <w:p w14:paraId="175AAA25" w14:textId="50D4CB2E" w:rsidR="005B2EA4" w:rsidRPr="00652FFD" w:rsidDel="00FB633E" w:rsidRDefault="005B2EA4" w:rsidP="00BF7A31">
            <w:pPr>
              <w:pStyle w:val="NormalWeb"/>
              <w:autoSpaceDE w:val="0"/>
              <w:autoSpaceDN w:val="0"/>
              <w:spacing w:before="0" w:beforeAutospacing="0" w:after="0" w:afterAutospacing="0" w:line="269" w:lineRule="auto"/>
              <w:jc w:val="both"/>
              <w:rPr>
                <w:del w:id="357" w:author="Admin" w:date="2024-02-29T11:22:00Z" w16du:dateUtc="2024-02-29T04:22:00Z"/>
                <w:i/>
                <w:sz w:val="26"/>
                <w:szCs w:val="26"/>
              </w:rPr>
            </w:pPr>
            <w:del w:id="358" w:author="Admin" w:date="2024-02-29T11:22:00Z" w16du:dateUtc="2024-02-29T04:22:00Z">
              <w:r w:rsidRPr="00652FFD" w:rsidDel="00FB633E">
                <w:rPr>
                  <w:i/>
                  <w:sz w:val="26"/>
                  <w:szCs w:val="26"/>
                </w:rPr>
                <w:delText>4. Phạm tội thuộc một trong các trường hợp sau đây, thì bị phạt tù từ 12 năm đến 20 năm hoặc tù chung thân:</w:delText>
              </w:r>
            </w:del>
          </w:p>
          <w:p w14:paraId="0C3E05F1" w14:textId="6754664C" w:rsidR="005B2EA4" w:rsidRPr="00652FFD" w:rsidDel="00FB633E" w:rsidRDefault="005B2EA4" w:rsidP="00BF7A31">
            <w:pPr>
              <w:pStyle w:val="NormalWeb"/>
              <w:autoSpaceDE w:val="0"/>
              <w:autoSpaceDN w:val="0"/>
              <w:spacing w:before="0" w:beforeAutospacing="0" w:after="0" w:afterAutospacing="0" w:line="269" w:lineRule="auto"/>
              <w:jc w:val="both"/>
              <w:rPr>
                <w:del w:id="359" w:author="Admin" w:date="2024-02-29T11:22:00Z" w16du:dateUtc="2024-02-29T04:22:00Z"/>
                <w:i/>
                <w:sz w:val="26"/>
                <w:szCs w:val="26"/>
              </w:rPr>
            </w:pPr>
            <w:del w:id="360" w:author="Admin" w:date="2024-02-29T11:22:00Z" w16du:dateUtc="2024-02-29T04:22:00Z">
              <w:r w:rsidRPr="00652FFD" w:rsidDel="00FB633E">
                <w:rPr>
                  <w:i/>
                  <w:sz w:val="26"/>
                  <w:szCs w:val="26"/>
                </w:rPr>
                <w:delText>a) Làm người bị bức cung chết;</w:delText>
              </w:r>
            </w:del>
          </w:p>
          <w:p w14:paraId="4276A061" w14:textId="16D42938" w:rsidR="005B2EA4" w:rsidRPr="00652FFD" w:rsidDel="00FB633E" w:rsidRDefault="005B2EA4" w:rsidP="00BF7A31">
            <w:pPr>
              <w:pStyle w:val="NormalWeb"/>
              <w:autoSpaceDE w:val="0"/>
              <w:autoSpaceDN w:val="0"/>
              <w:spacing w:before="0" w:beforeAutospacing="0" w:after="0" w:afterAutospacing="0" w:line="269" w:lineRule="auto"/>
              <w:jc w:val="both"/>
              <w:rPr>
                <w:del w:id="361" w:author="Admin" w:date="2024-02-29T11:22:00Z" w16du:dateUtc="2024-02-29T04:22:00Z"/>
                <w:i/>
                <w:sz w:val="26"/>
                <w:szCs w:val="26"/>
              </w:rPr>
            </w:pPr>
            <w:del w:id="362" w:author="Admin" w:date="2024-02-29T11:22:00Z" w16du:dateUtc="2024-02-29T04:22:00Z">
              <w:r w:rsidRPr="00652FFD" w:rsidDel="00FB633E">
                <w:rPr>
                  <w:i/>
                  <w:sz w:val="26"/>
                  <w:szCs w:val="26"/>
                </w:rPr>
                <w:delText>b) Dẫn đến làm oan người vô tội;</w:delText>
              </w:r>
            </w:del>
          </w:p>
          <w:p w14:paraId="5BF37B0F" w14:textId="3AD661EB" w:rsidR="005B2EA4" w:rsidRPr="00652FFD" w:rsidDel="00FB633E" w:rsidRDefault="005B2EA4" w:rsidP="00BF7A31">
            <w:pPr>
              <w:pStyle w:val="NormalWeb"/>
              <w:autoSpaceDE w:val="0"/>
              <w:autoSpaceDN w:val="0"/>
              <w:spacing w:before="0" w:beforeAutospacing="0" w:after="0" w:afterAutospacing="0" w:line="269" w:lineRule="auto"/>
              <w:jc w:val="both"/>
              <w:rPr>
                <w:del w:id="363" w:author="Admin" w:date="2024-02-29T11:22:00Z" w16du:dateUtc="2024-02-29T04:22:00Z"/>
                <w:i/>
                <w:sz w:val="26"/>
                <w:szCs w:val="26"/>
              </w:rPr>
            </w:pPr>
            <w:del w:id="364" w:author="Admin" w:date="2024-02-29T11:22:00Z" w16du:dateUtc="2024-02-29T04:22:00Z">
              <w:r w:rsidRPr="00652FFD" w:rsidDel="00FB633E">
                <w:rPr>
                  <w:i/>
                  <w:sz w:val="26"/>
                  <w:szCs w:val="26"/>
                </w:rPr>
                <w:delText>c) Dẫn đến bỏ lọt tội phạm rất nghiêm trọng hoặc tội phạm đặc biệt nghiêm trọng, người thực hiện tội phạm rất nghiêm trọng hoặc tội phạm đặc biệt nghiêm trọng.</w:delText>
              </w:r>
            </w:del>
          </w:p>
          <w:p w14:paraId="26C4D5C7" w14:textId="4D7734CF" w:rsidR="005B2EA4" w:rsidRPr="00652FFD" w:rsidRDefault="005B2EA4" w:rsidP="00BF7A31">
            <w:pPr>
              <w:pStyle w:val="NormalWeb"/>
              <w:autoSpaceDE w:val="0"/>
              <w:autoSpaceDN w:val="0"/>
              <w:spacing w:before="0" w:beforeAutospacing="0" w:after="0" w:afterAutospacing="0" w:line="269" w:lineRule="auto"/>
              <w:jc w:val="both"/>
              <w:rPr>
                <w:i/>
                <w:sz w:val="26"/>
                <w:szCs w:val="26"/>
              </w:rPr>
            </w:pPr>
            <w:del w:id="365" w:author="Admin" w:date="2024-02-29T11:22:00Z" w16du:dateUtc="2024-02-29T04:22:00Z">
              <w:r w:rsidRPr="00652FFD" w:rsidDel="00FB633E">
                <w:rPr>
                  <w:i/>
                  <w:sz w:val="26"/>
                  <w:szCs w:val="26"/>
                </w:rPr>
                <w:delText>5. Người phạm tội còn bị cấm đảm nhiệm chức vụ, cấm hành nghề từ 01 năm đến 05 năm</w:delText>
              </w:r>
            </w:del>
            <w:r w:rsidRPr="00652FFD">
              <w:rPr>
                <w:i/>
                <w:sz w:val="26"/>
                <w:szCs w:val="26"/>
              </w:rPr>
              <w:t>.”</w:t>
            </w:r>
          </w:p>
        </w:tc>
      </w:tr>
      <w:tr w:rsidR="005B2EA4" w:rsidRPr="00652FFD" w14:paraId="5D700A20" w14:textId="77777777" w:rsidTr="0048774C">
        <w:tc>
          <w:tcPr>
            <w:tcW w:w="2126" w:type="dxa"/>
            <w:shd w:val="clear" w:color="auto" w:fill="auto"/>
            <w:tcPrChange w:id="366" w:author="Admin" w:date="2024-02-29T14:37:00Z" w16du:dateUtc="2024-02-29T07:37:00Z">
              <w:tcPr>
                <w:tcW w:w="2126" w:type="dxa"/>
                <w:shd w:val="clear" w:color="auto" w:fill="auto"/>
              </w:tcPr>
            </w:tcPrChange>
          </w:tcPr>
          <w:p w14:paraId="78ECE54B" w14:textId="34E3F97B" w:rsidR="005B2EA4" w:rsidRPr="005B2EA4" w:rsidRDefault="005B2EA4" w:rsidP="005B2EA4">
            <w:pPr>
              <w:spacing w:line="269" w:lineRule="auto"/>
              <w:jc w:val="center"/>
              <w:rPr>
                <w:b/>
                <w:sz w:val="26"/>
                <w:szCs w:val="26"/>
              </w:rPr>
            </w:pPr>
            <w:r w:rsidRPr="005B2EA4">
              <w:rPr>
                <w:b/>
                <w:sz w:val="26"/>
                <w:szCs w:val="26"/>
              </w:rPr>
              <w:lastRenderedPageBreak/>
              <w:t xml:space="preserve">5. Luật Thi hành án hình sự năm </w:t>
            </w:r>
            <w:del w:id="367" w:author="Admin" w:date="2024-02-29T11:27:00Z" w16du:dateUtc="2024-02-29T04:27:00Z">
              <w:r w:rsidRPr="005B2EA4" w:rsidDel="0029070E">
                <w:rPr>
                  <w:b/>
                  <w:sz w:val="26"/>
                  <w:szCs w:val="26"/>
                </w:rPr>
                <w:delText>2010</w:delText>
              </w:r>
            </w:del>
            <w:ins w:id="368" w:author="Admin" w:date="2024-02-29T11:27:00Z" w16du:dateUtc="2024-02-29T04:27:00Z">
              <w:r w:rsidR="0029070E" w:rsidRPr="005B2EA4">
                <w:rPr>
                  <w:b/>
                  <w:sz w:val="26"/>
                  <w:szCs w:val="26"/>
                </w:rPr>
                <w:t>201</w:t>
              </w:r>
              <w:r w:rsidR="0029070E">
                <w:rPr>
                  <w:b/>
                  <w:sz w:val="26"/>
                  <w:szCs w:val="26"/>
                </w:rPr>
                <w:t>9</w:t>
              </w:r>
            </w:ins>
          </w:p>
        </w:tc>
        <w:tc>
          <w:tcPr>
            <w:tcW w:w="2269" w:type="dxa"/>
            <w:shd w:val="clear" w:color="auto" w:fill="auto"/>
            <w:tcPrChange w:id="369" w:author="Admin" w:date="2024-02-29T14:37:00Z" w16du:dateUtc="2024-02-29T07:37:00Z">
              <w:tcPr>
                <w:tcW w:w="2269" w:type="dxa"/>
                <w:shd w:val="clear" w:color="auto" w:fill="auto"/>
              </w:tcPr>
            </w:tcPrChange>
          </w:tcPr>
          <w:p w14:paraId="3325598B" w14:textId="77777777" w:rsidR="005B2EA4" w:rsidRPr="00652FFD" w:rsidRDefault="005B2EA4" w:rsidP="00BF7A31">
            <w:pPr>
              <w:pStyle w:val="NormalWeb"/>
              <w:spacing w:before="0" w:beforeAutospacing="0" w:after="0" w:afterAutospacing="0" w:line="269" w:lineRule="auto"/>
              <w:jc w:val="center"/>
              <w:rPr>
                <w:sz w:val="26"/>
                <w:szCs w:val="26"/>
              </w:rPr>
            </w:pPr>
            <w:r w:rsidRPr="00652FFD">
              <w:rPr>
                <w:bCs/>
                <w:sz w:val="26"/>
                <w:szCs w:val="26"/>
              </w:rPr>
              <w:t>Điều 4</w:t>
            </w:r>
          </w:p>
          <w:p w14:paraId="3AE90788" w14:textId="77777777" w:rsidR="005B2EA4" w:rsidRPr="00652FFD" w:rsidRDefault="005B2EA4" w:rsidP="00BF7A31">
            <w:pPr>
              <w:spacing w:line="269" w:lineRule="auto"/>
              <w:jc w:val="center"/>
              <w:rPr>
                <w:sz w:val="26"/>
                <w:szCs w:val="26"/>
              </w:rPr>
            </w:pPr>
          </w:p>
        </w:tc>
        <w:tc>
          <w:tcPr>
            <w:tcW w:w="10773" w:type="dxa"/>
            <w:shd w:val="clear" w:color="auto" w:fill="auto"/>
            <w:tcPrChange w:id="370" w:author="Admin" w:date="2024-02-29T14:37:00Z" w16du:dateUtc="2024-02-29T07:37:00Z">
              <w:tcPr>
                <w:tcW w:w="11057" w:type="dxa"/>
                <w:shd w:val="clear" w:color="auto" w:fill="auto"/>
              </w:tcPr>
            </w:tcPrChange>
          </w:tcPr>
          <w:p w14:paraId="1A12294B" w14:textId="77777777" w:rsidR="0029070E" w:rsidRPr="0029070E" w:rsidRDefault="005B2EA4" w:rsidP="0029070E">
            <w:pPr>
              <w:pStyle w:val="NormalWeb"/>
              <w:spacing w:before="0" w:beforeAutospacing="0" w:after="0" w:afterAutospacing="0" w:line="269" w:lineRule="auto"/>
              <w:jc w:val="both"/>
              <w:rPr>
                <w:ins w:id="371" w:author="Admin" w:date="2024-02-29T11:29:00Z" w16du:dateUtc="2024-02-29T04:29:00Z"/>
                <w:i/>
                <w:sz w:val="26"/>
                <w:szCs w:val="26"/>
                <w:rPrChange w:id="372" w:author="Admin" w:date="2024-02-29T11:29:00Z" w16du:dateUtc="2024-02-29T04:29:00Z">
                  <w:rPr>
                    <w:ins w:id="373" w:author="Admin" w:date="2024-02-29T11:29:00Z" w16du:dateUtc="2024-02-29T04:29:00Z"/>
                    <w:rFonts w:ascii="Arial" w:hAnsi="Arial" w:cs="Arial"/>
                    <w:color w:val="000000"/>
                    <w:sz w:val="18"/>
                    <w:szCs w:val="18"/>
                  </w:rPr>
                </w:rPrChange>
              </w:rPr>
              <w:pPrChange w:id="374" w:author="Admin" w:date="2024-02-29T11:29:00Z" w16du:dateUtc="2024-02-29T04:29:00Z">
                <w:pPr>
                  <w:pStyle w:val="NormalWeb"/>
                  <w:shd w:val="clear" w:color="auto" w:fill="FFFFFF"/>
                  <w:spacing w:before="0" w:beforeAutospacing="0" w:after="0" w:afterAutospacing="0" w:line="234" w:lineRule="atLeast"/>
                </w:pPr>
              </w:pPrChange>
            </w:pPr>
            <w:r w:rsidRPr="00652FFD">
              <w:rPr>
                <w:i/>
                <w:sz w:val="26"/>
                <w:szCs w:val="26"/>
              </w:rPr>
              <w:t>“</w:t>
            </w:r>
            <w:ins w:id="375" w:author="Admin" w:date="2024-02-29T11:29:00Z" w16du:dateUtc="2024-02-29T04:29:00Z">
              <w:r w:rsidR="0029070E" w:rsidRPr="0029070E">
                <w:rPr>
                  <w:i/>
                  <w:sz w:val="26"/>
                  <w:szCs w:val="26"/>
                  <w:rPrChange w:id="376" w:author="Admin" w:date="2024-02-29T11:29:00Z" w16du:dateUtc="2024-02-29T04:29:00Z">
                    <w:rPr>
                      <w:rFonts w:ascii="Arial" w:hAnsi="Arial" w:cs="Arial"/>
                      <w:color w:val="000000"/>
                      <w:sz w:val="18"/>
                      <w:szCs w:val="18"/>
                    </w:rPr>
                  </w:rPrChange>
                </w:rPr>
                <w:t>1. Tuân thủ </w:t>
              </w:r>
              <w:bookmarkStart w:id="377" w:name="tvpllink_khhhnejlqt_1"/>
              <w:r w:rsidR="0029070E" w:rsidRPr="0029070E">
                <w:rPr>
                  <w:i/>
                  <w:sz w:val="26"/>
                  <w:szCs w:val="26"/>
                  <w:rPrChange w:id="378" w:author="Admin" w:date="2024-02-29T11:29:00Z" w16du:dateUtc="2024-02-29T04:29:00Z">
                    <w:rPr>
                      <w:rFonts w:ascii="Arial" w:hAnsi="Arial" w:cs="Arial"/>
                      <w:color w:val="000000"/>
                      <w:sz w:val="18"/>
                      <w:szCs w:val="18"/>
                    </w:rPr>
                  </w:rPrChange>
                </w:rPr>
                <w:fldChar w:fldCharType="begin"/>
              </w:r>
              <w:r w:rsidR="0029070E" w:rsidRPr="0029070E">
                <w:rPr>
                  <w:i/>
                  <w:sz w:val="26"/>
                  <w:szCs w:val="26"/>
                  <w:rPrChange w:id="379" w:author="Admin" w:date="2024-02-29T11:29:00Z" w16du:dateUtc="2024-02-29T04:29:00Z">
                    <w:rPr>
                      <w:rFonts w:ascii="Arial" w:hAnsi="Arial" w:cs="Arial"/>
                      <w:color w:val="000000"/>
                      <w:sz w:val="18"/>
                      <w:szCs w:val="18"/>
                    </w:rPr>
                  </w:rPrChange>
                </w:rPr>
                <w:instrText>HYPERLINK "https://thuvienphapluat.vn/van-ban/Bo-may-hanh-chinh/Hien-phap-nam-2013-215627.aspx" \t "_blank"</w:instrText>
              </w:r>
              <w:r w:rsidR="0029070E" w:rsidRPr="0029070E">
                <w:rPr>
                  <w:i/>
                  <w:sz w:val="26"/>
                  <w:szCs w:val="26"/>
                  <w:rPrChange w:id="380" w:author="Admin" w:date="2024-02-29T11:29:00Z" w16du:dateUtc="2024-02-29T04:29:00Z">
                    <w:rPr>
                      <w:rFonts w:ascii="Arial" w:hAnsi="Arial" w:cs="Arial"/>
                      <w:color w:val="000000"/>
                      <w:sz w:val="18"/>
                      <w:szCs w:val="18"/>
                    </w:rPr>
                  </w:rPrChange>
                </w:rPr>
              </w:r>
              <w:r w:rsidR="0029070E" w:rsidRPr="0029070E">
                <w:rPr>
                  <w:i/>
                  <w:sz w:val="26"/>
                  <w:szCs w:val="26"/>
                  <w:rPrChange w:id="381" w:author="Admin" w:date="2024-02-29T11:29:00Z" w16du:dateUtc="2024-02-29T04:29:00Z">
                    <w:rPr>
                      <w:rFonts w:ascii="Arial" w:hAnsi="Arial" w:cs="Arial"/>
                      <w:color w:val="000000"/>
                      <w:sz w:val="18"/>
                      <w:szCs w:val="18"/>
                    </w:rPr>
                  </w:rPrChange>
                </w:rPr>
                <w:fldChar w:fldCharType="separate"/>
              </w:r>
              <w:r w:rsidR="0029070E" w:rsidRPr="0029070E">
                <w:rPr>
                  <w:i/>
                  <w:sz w:val="26"/>
                  <w:szCs w:val="26"/>
                  <w:rPrChange w:id="382" w:author="Admin" w:date="2024-02-29T11:29:00Z" w16du:dateUtc="2024-02-29T04:29:00Z">
                    <w:rPr>
                      <w:rStyle w:val="Hyperlink"/>
                      <w:rFonts w:ascii="Arial" w:hAnsi="Arial" w:cs="Arial"/>
                      <w:color w:val="0E70C3"/>
                      <w:sz w:val="18"/>
                      <w:szCs w:val="18"/>
                    </w:rPr>
                  </w:rPrChange>
                </w:rPr>
                <w:t>Hiến pháp</w:t>
              </w:r>
              <w:r w:rsidR="0029070E" w:rsidRPr="0029070E">
                <w:rPr>
                  <w:i/>
                  <w:sz w:val="26"/>
                  <w:szCs w:val="26"/>
                  <w:rPrChange w:id="383" w:author="Admin" w:date="2024-02-29T11:29:00Z" w16du:dateUtc="2024-02-29T04:29:00Z">
                    <w:rPr>
                      <w:rFonts w:ascii="Arial" w:hAnsi="Arial" w:cs="Arial"/>
                      <w:color w:val="000000"/>
                      <w:sz w:val="18"/>
                      <w:szCs w:val="18"/>
                    </w:rPr>
                  </w:rPrChange>
                </w:rPr>
                <w:fldChar w:fldCharType="end"/>
              </w:r>
              <w:bookmarkEnd w:id="377"/>
              <w:r w:rsidR="0029070E" w:rsidRPr="0029070E">
                <w:rPr>
                  <w:i/>
                  <w:sz w:val="26"/>
                  <w:szCs w:val="26"/>
                  <w:rPrChange w:id="384" w:author="Admin" w:date="2024-02-29T11:29:00Z" w16du:dateUtc="2024-02-29T04:29:00Z">
                    <w:rPr>
                      <w:rFonts w:ascii="Arial" w:hAnsi="Arial" w:cs="Arial"/>
                      <w:color w:val="000000"/>
                      <w:sz w:val="18"/>
                      <w:szCs w:val="18"/>
                    </w:rPr>
                  </w:rPrChange>
                </w:rPr>
                <w:t>, pháp luật, bảo đảm lợi ích của Nhà nước, quyền, lợi ích hợp pháp của cơ quan, tổ chức, cá nhân.</w:t>
              </w:r>
            </w:ins>
          </w:p>
          <w:p w14:paraId="45C6ECF3" w14:textId="77777777" w:rsidR="0029070E" w:rsidRPr="0029070E" w:rsidRDefault="0029070E" w:rsidP="0029070E">
            <w:pPr>
              <w:pStyle w:val="NormalWeb"/>
              <w:spacing w:before="0" w:beforeAutospacing="0" w:after="0" w:afterAutospacing="0" w:line="269" w:lineRule="auto"/>
              <w:jc w:val="both"/>
              <w:rPr>
                <w:ins w:id="385" w:author="Admin" w:date="2024-02-29T11:29:00Z" w16du:dateUtc="2024-02-29T04:29:00Z"/>
                <w:i/>
                <w:sz w:val="26"/>
                <w:szCs w:val="26"/>
                <w:rPrChange w:id="386" w:author="Admin" w:date="2024-02-29T11:29:00Z" w16du:dateUtc="2024-02-29T04:29:00Z">
                  <w:rPr>
                    <w:ins w:id="387" w:author="Admin" w:date="2024-02-29T11:29:00Z" w16du:dateUtc="2024-02-29T04:29:00Z"/>
                    <w:rFonts w:ascii="Arial" w:hAnsi="Arial" w:cs="Arial"/>
                    <w:color w:val="000000"/>
                    <w:sz w:val="18"/>
                    <w:szCs w:val="18"/>
                  </w:rPr>
                </w:rPrChange>
              </w:rPr>
              <w:pPrChange w:id="388" w:author="Admin" w:date="2024-02-29T11:29:00Z" w16du:dateUtc="2024-02-29T04:29:00Z">
                <w:pPr>
                  <w:pStyle w:val="NormalWeb"/>
                  <w:shd w:val="clear" w:color="auto" w:fill="FFFFFF"/>
                  <w:spacing w:before="120" w:beforeAutospacing="0" w:after="120" w:afterAutospacing="0" w:line="234" w:lineRule="atLeast"/>
                </w:pPr>
              </w:pPrChange>
            </w:pPr>
            <w:ins w:id="389" w:author="Admin" w:date="2024-02-29T11:29:00Z" w16du:dateUtc="2024-02-29T04:29:00Z">
              <w:r w:rsidRPr="0029070E">
                <w:rPr>
                  <w:i/>
                  <w:sz w:val="26"/>
                  <w:szCs w:val="26"/>
                  <w:rPrChange w:id="390" w:author="Admin" w:date="2024-02-29T11:29:00Z" w16du:dateUtc="2024-02-29T04:29:00Z">
                    <w:rPr>
                      <w:rFonts w:ascii="Arial" w:hAnsi="Arial" w:cs="Arial"/>
                      <w:color w:val="000000"/>
                      <w:sz w:val="18"/>
                      <w:szCs w:val="18"/>
                    </w:rPr>
                  </w:rPrChange>
                </w:rPr>
                <w:t>2. Bản án, quyết định của Tòa án</w:t>
              </w:r>
              <w:r w:rsidRPr="0029070E">
                <w:rPr>
                  <w:i/>
                  <w:sz w:val="26"/>
                  <w:szCs w:val="26"/>
                  <w:rPrChange w:id="391" w:author="Admin" w:date="2024-02-29T11:29:00Z" w16du:dateUtc="2024-02-29T04:29:00Z">
                    <w:rPr>
                      <w:rFonts w:ascii="Arial" w:hAnsi="Arial" w:cs="Arial"/>
                      <w:b/>
                      <w:bCs/>
                      <w:color w:val="000000"/>
                      <w:sz w:val="18"/>
                      <w:szCs w:val="18"/>
                    </w:rPr>
                  </w:rPrChange>
                </w:rPr>
                <w:t> </w:t>
              </w:r>
              <w:r w:rsidRPr="0029070E">
                <w:rPr>
                  <w:i/>
                  <w:sz w:val="26"/>
                  <w:szCs w:val="26"/>
                  <w:rPrChange w:id="392" w:author="Admin" w:date="2024-02-29T11:29:00Z" w16du:dateUtc="2024-02-29T04:29:00Z">
                    <w:rPr>
                      <w:rFonts w:ascii="Arial" w:hAnsi="Arial" w:cs="Arial"/>
                      <w:color w:val="000000"/>
                      <w:sz w:val="18"/>
                      <w:szCs w:val="18"/>
                    </w:rPr>
                  </w:rPrChange>
                </w:rPr>
                <w:t>có hiệu lực pháp luật phải được cơ quan, tổ chức, cá nhân tôn trọng; cơ quan, tổ chức, cá nhân có liên quan phải nghiêm chỉnh chấp hành.</w:t>
              </w:r>
            </w:ins>
          </w:p>
          <w:p w14:paraId="7B7D03C9" w14:textId="77777777" w:rsidR="0029070E" w:rsidRPr="0029070E" w:rsidRDefault="0029070E" w:rsidP="0029070E">
            <w:pPr>
              <w:pStyle w:val="NormalWeb"/>
              <w:spacing w:before="0" w:beforeAutospacing="0" w:after="0" w:afterAutospacing="0" w:line="269" w:lineRule="auto"/>
              <w:jc w:val="both"/>
              <w:rPr>
                <w:ins w:id="393" w:author="Admin" w:date="2024-02-29T11:29:00Z" w16du:dateUtc="2024-02-29T04:29:00Z"/>
                <w:i/>
                <w:sz w:val="26"/>
                <w:szCs w:val="26"/>
                <w:rPrChange w:id="394" w:author="Admin" w:date="2024-02-29T11:29:00Z" w16du:dateUtc="2024-02-29T04:29:00Z">
                  <w:rPr>
                    <w:ins w:id="395" w:author="Admin" w:date="2024-02-29T11:29:00Z" w16du:dateUtc="2024-02-29T04:29:00Z"/>
                    <w:rFonts w:ascii="Arial" w:hAnsi="Arial" w:cs="Arial"/>
                    <w:color w:val="000000"/>
                    <w:sz w:val="18"/>
                    <w:szCs w:val="18"/>
                  </w:rPr>
                </w:rPrChange>
              </w:rPr>
              <w:pPrChange w:id="396" w:author="Admin" w:date="2024-02-29T11:29:00Z" w16du:dateUtc="2024-02-29T04:29:00Z">
                <w:pPr>
                  <w:pStyle w:val="NormalWeb"/>
                  <w:shd w:val="clear" w:color="auto" w:fill="FFFFFF"/>
                  <w:spacing w:before="120" w:beforeAutospacing="0" w:after="120" w:afterAutospacing="0" w:line="234" w:lineRule="atLeast"/>
                </w:pPr>
              </w:pPrChange>
            </w:pPr>
            <w:ins w:id="397" w:author="Admin" w:date="2024-02-29T11:29:00Z" w16du:dateUtc="2024-02-29T04:29:00Z">
              <w:r w:rsidRPr="0029070E">
                <w:rPr>
                  <w:i/>
                  <w:sz w:val="26"/>
                  <w:szCs w:val="26"/>
                  <w:rPrChange w:id="398" w:author="Admin" w:date="2024-02-29T11:29:00Z" w16du:dateUtc="2024-02-29T04:29:00Z">
                    <w:rPr>
                      <w:rFonts w:ascii="Arial" w:hAnsi="Arial" w:cs="Arial"/>
                      <w:color w:val="000000"/>
                      <w:sz w:val="18"/>
                      <w:szCs w:val="18"/>
                    </w:rPr>
                  </w:rPrChange>
                </w:rPr>
                <w:t>3. Bảo đảm nhân đạo xã hội chủ nghĩa; tôn trọng danh dự,</w:t>
              </w:r>
              <w:r w:rsidRPr="0029070E">
                <w:rPr>
                  <w:i/>
                  <w:sz w:val="26"/>
                  <w:szCs w:val="26"/>
                  <w:rPrChange w:id="399" w:author="Admin" w:date="2024-02-29T11:29:00Z" w16du:dateUtc="2024-02-29T04:29:00Z">
                    <w:rPr>
                      <w:rFonts w:ascii="Arial" w:hAnsi="Arial" w:cs="Arial"/>
                      <w:b/>
                      <w:bCs/>
                      <w:color w:val="000000"/>
                      <w:sz w:val="18"/>
                      <w:szCs w:val="18"/>
                    </w:rPr>
                  </w:rPrChange>
                </w:rPr>
                <w:t> </w:t>
              </w:r>
              <w:r w:rsidRPr="0029070E">
                <w:rPr>
                  <w:i/>
                  <w:sz w:val="26"/>
                  <w:szCs w:val="26"/>
                  <w:rPrChange w:id="400" w:author="Admin" w:date="2024-02-29T11:29:00Z" w16du:dateUtc="2024-02-29T04:29:00Z">
                    <w:rPr>
                      <w:rFonts w:ascii="Arial" w:hAnsi="Arial" w:cs="Arial"/>
                      <w:color w:val="000000"/>
                      <w:sz w:val="18"/>
                      <w:szCs w:val="18"/>
                    </w:rPr>
                  </w:rPrChange>
                </w:rPr>
                <w:t>nhân phẩm, quyền, lợi ích hợp pháp của người chấp hành án, người chấp hành biện pháp tư pháp, quyền, lợi ích hợp pháp của pháp nhân thương mại chấp hành án.</w:t>
              </w:r>
            </w:ins>
          </w:p>
          <w:p w14:paraId="06072A3D" w14:textId="77777777" w:rsidR="0029070E" w:rsidRPr="0029070E" w:rsidRDefault="0029070E" w:rsidP="0029070E">
            <w:pPr>
              <w:pStyle w:val="NormalWeb"/>
              <w:spacing w:before="0" w:beforeAutospacing="0" w:after="0" w:afterAutospacing="0" w:line="269" w:lineRule="auto"/>
              <w:jc w:val="both"/>
              <w:rPr>
                <w:ins w:id="401" w:author="Admin" w:date="2024-02-29T11:29:00Z" w16du:dateUtc="2024-02-29T04:29:00Z"/>
                <w:i/>
                <w:sz w:val="26"/>
                <w:szCs w:val="26"/>
                <w:rPrChange w:id="402" w:author="Admin" w:date="2024-02-29T11:29:00Z" w16du:dateUtc="2024-02-29T04:29:00Z">
                  <w:rPr>
                    <w:ins w:id="403" w:author="Admin" w:date="2024-02-29T11:29:00Z" w16du:dateUtc="2024-02-29T04:29:00Z"/>
                    <w:rFonts w:ascii="Arial" w:hAnsi="Arial" w:cs="Arial"/>
                    <w:color w:val="000000"/>
                    <w:sz w:val="18"/>
                    <w:szCs w:val="18"/>
                  </w:rPr>
                </w:rPrChange>
              </w:rPr>
              <w:pPrChange w:id="404" w:author="Admin" w:date="2024-02-29T11:29:00Z" w16du:dateUtc="2024-02-29T04:29:00Z">
                <w:pPr>
                  <w:pStyle w:val="NormalWeb"/>
                  <w:shd w:val="clear" w:color="auto" w:fill="FFFFFF"/>
                  <w:spacing w:before="120" w:beforeAutospacing="0" w:after="120" w:afterAutospacing="0" w:line="234" w:lineRule="atLeast"/>
                </w:pPr>
              </w:pPrChange>
            </w:pPr>
            <w:ins w:id="405" w:author="Admin" w:date="2024-02-29T11:29:00Z" w16du:dateUtc="2024-02-29T04:29:00Z">
              <w:r w:rsidRPr="0029070E">
                <w:rPr>
                  <w:i/>
                  <w:sz w:val="26"/>
                  <w:szCs w:val="26"/>
                  <w:rPrChange w:id="406" w:author="Admin" w:date="2024-02-29T11:29:00Z" w16du:dateUtc="2024-02-29T04:29:00Z">
                    <w:rPr>
                      <w:rFonts w:ascii="Arial" w:hAnsi="Arial" w:cs="Arial"/>
                      <w:color w:val="000000"/>
                      <w:sz w:val="18"/>
                      <w:szCs w:val="18"/>
                    </w:rPr>
                  </w:rPrChange>
                </w:rPr>
                <w:t>4. Kết hợp trừng trị và giáo dục cải tạo trong việc thi hành án; áp dụng biện pháp giáo dục cải tạo phải trên cơ sở tính chất, mức độ phạm tội, độ tuổi, sức khỏe, giới tính, trình độ học vấn và các đặc điểm nhân thân khác của người chấp hành án.</w:t>
              </w:r>
            </w:ins>
          </w:p>
          <w:p w14:paraId="5BEC0F25" w14:textId="77777777" w:rsidR="0029070E" w:rsidRPr="0029070E" w:rsidRDefault="0029070E" w:rsidP="0029070E">
            <w:pPr>
              <w:pStyle w:val="NormalWeb"/>
              <w:spacing w:before="0" w:beforeAutospacing="0" w:after="0" w:afterAutospacing="0" w:line="269" w:lineRule="auto"/>
              <w:jc w:val="both"/>
              <w:rPr>
                <w:ins w:id="407" w:author="Admin" w:date="2024-02-29T11:29:00Z" w16du:dateUtc="2024-02-29T04:29:00Z"/>
                <w:i/>
                <w:sz w:val="26"/>
                <w:szCs w:val="26"/>
                <w:rPrChange w:id="408" w:author="Admin" w:date="2024-02-29T11:29:00Z" w16du:dateUtc="2024-02-29T04:29:00Z">
                  <w:rPr>
                    <w:ins w:id="409" w:author="Admin" w:date="2024-02-29T11:29:00Z" w16du:dateUtc="2024-02-29T04:29:00Z"/>
                    <w:rFonts w:ascii="Arial" w:hAnsi="Arial" w:cs="Arial"/>
                    <w:color w:val="000000"/>
                    <w:sz w:val="18"/>
                    <w:szCs w:val="18"/>
                  </w:rPr>
                </w:rPrChange>
              </w:rPr>
              <w:pPrChange w:id="410" w:author="Admin" w:date="2024-02-29T11:29:00Z" w16du:dateUtc="2024-02-29T04:29:00Z">
                <w:pPr>
                  <w:pStyle w:val="NormalWeb"/>
                  <w:shd w:val="clear" w:color="auto" w:fill="FFFFFF"/>
                  <w:spacing w:before="120" w:beforeAutospacing="0" w:after="120" w:afterAutospacing="0" w:line="234" w:lineRule="atLeast"/>
                </w:pPr>
              </w:pPrChange>
            </w:pPr>
            <w:ins w:id="411" w:author="Admin" w:date="2024-02-29T11:29:00Z" w16du:dateUtc="2024-02-29T04:29:00Z">
              <w:r w:rsidRPr="0029070E">
                <w:rPr>
                  <w:i/>
                  <w:sz w:val="26"/>
                  <w:szCs w:val="26"/>
                  <w:rPrChange w:id="412" w:author="Admin" w:date="2024-02-29T11:29:00Z" w16du:dateUtc="2024-02-29T04:29:00Z">
                    <w:rPr>
                      <w:rFonts w:ascii="Arial" w:hAnsi="Arial" w:cs="Arial"/>
                      <w:color w:val="000000"/>
                      <w:sz w:val="18"/>
                      <w:szCs w:val="18"/>
                    </w:rPr>
                  </w:rPrChange>
                </w:rPr>
                <w:t>5. Thi hành án đối với người dưới 18 tuổi chủ yếu nhằm giáo dục, giúp đỡ họ sửa chữa sai lầm, phát triển lành mạnh và trở thành người có ích cho xã hội.</w:t>
              </w:r>
            </w:ins>
          </w:p>
          <w:p w14:paraId="0A0DE5FF" w14:textId="77777777" w:rsidR="0029070E" w:rsidRPr="0029070E" w:rsidRDefault="0029070E" w:rsidP="0029070E">
            <w:pPr>
              <w:pStyle w:val="NormalWeb"/>
              <w:spacing w:before="0" w:beforeAutospacing="0" w:after="0" w:afterAutospacing="0" w:line="269" w:lineRule="auto"/>
              <w:jc w:val="both"/>
              <w:rPr>
                <w:ins w:id="413" w:author="Admin" w:date="2024-02-29T11:29:00Z" w16du:dateUtc="2024-02-29T04:29:00Z"/>
                <w:i/>
                <w:sz w:val="26"/>
                <w:szCs w:val="26"/>
                <w:rPrChange w:id="414" w:author="Admin" w:date="2024-02-29T11:29:00Z" w16du:dateUtc="2024-02-29T04:29:00Z">
                  <w:rPr>
                    <w:ins w:id="415" w:author="Admin" w:date="2024-02-29T11:29:00Z" w16du:dateUtc="2024-02-29T04:29:00Z"/>
                    <w:rFonts w:ascii="Arial" w:hAnsi="Arial" w:cs="Arial"/>
                    <w:color w:val="000000"/>
                    <w:sz w:val="18"/>
                    <w:szCs w:val="18"/>
                  </w:rPr>
                </w:rPrChange>
              </w:rPr>
              <w:pPrChange w:id="416" w:author="Admin" w:date="2024-02-29T11:29:00Z" w16du:dateUtc="2024-02-29T04:29:00Z">
                <w:pPr>
                  <w:pStyle w:val="NormalWeb"/>
                  <w:shd w:val="clear" w:color="auto" w:fill="FFFFFF"/>
                  <w:spacing w:before="120" w:beforeAutospacing="0" w:after="120" w:afterAutospacing="0" w:line="234" w:lineRule="atLeast"/>
                </w:pPr>
              </w:pPrChange>
            </w:pPr>
            <w:ins w:id="417" w:author="Admin" w:date="2024-02-29T11:29:00Z" w16du:dateUtc="2024-02-29T04:29:00Z">
              <w:r w:rsidRPr="0029070E">
                <w:rPr>
                  <w:i/>
                  <w:sz w:val="26"/>
                  <w:szCs w:val="26"/>
                  <w:rPrChange w:id="418" w:author="Admin" w:date="2024-02-29T11:29:00Z" w16du:dateUtc="2024-02-29T04:29:00Z">
                    <w:rPr>
                      <w:rFonts w:ascii="Arial" w:hAnsi="Arial" w:cs="Arial"/>
                      <w:color w:val="000000"/>
                      <w:sz w:val="18"/>
                      <w:szCs w:val="18"/>
                    </w:rPr>
                  </w:rPrChange>
                </w:rPr>
                <w:lastRenderedPageBreak/>
                <w:t>6. Khuyến khích người chấp hành án ăn năn hối cải, tích cực học tập, lao động cải tạo, tự nguyện bồi thường thiệt hại.</w:t>
              </w:r>
            </w:ins>
          </w:p>
          <w:p w14:paraId="523D1C29" w14:textId="77777777" w:rsidR="0029070E" w:rsidRPr="0029070E" w:rsidRDefault="0029070E" w:rsidP="0029070E">
            <w:pPr>
              <w:pStyle w:val="NormalWeb"/>
              <w:spacing w:before="0" w:beforeAutospacing="0" w:after="0" w:afterAutospacing="0" w:line="269" w:lineRule="auto"/>
              <w:jc w:val="both"/>
              <w:rPr>
                <w:ins w:id="419" w:author="Admin" w:date="2024-02-29T11:29:00Z" w16du:dateUtc="2024-02-29T04:29:00Z"/>
                <w:i/>
                <w:sz w:val="26"/>
                <w:szCs w:val="26"/>
                <w:rPrChange w:id="420" w:author="Admin" w:date="2024-02-29T11:29:00Z" w16du:dateUtc="2024-02-29T04:29:00Z">
                  <w:rPr>
                    <w:ins w:id="421" w:author="Admin" w:date="2024-02-29T11:29:00Z" w16du:dateUtc="2024-02-29T04:29:00Z"/>
                    <w:rFonts w:ascii="Arial" w:hAnsi="Arial" w:cs="Arial"/>
                    <w:color w:val="000000"/>
                    <w:sz w:val="18"/>
                    <w:szCs w:val="18"/>
                  </w:rPr>
                </w:rPrChange>
              </w:rPr>
              <w:pPrChange w:id="422" w:author="Admin" w:date="2024-02-29T11:29:00Z" w16du:dateUtc="2024-02-29T04:29:00Z">
                <w:pPr>
                  <w:pStyle w:val="NormalWeb"/>
                  <w:shd w:val="clear" w:color="auto" w:fill="FFFFFF"/>
                  <w:spacing w:before="120" w:beforeAutospacing="0" w:after="120" w:afterAutospacing="0" w:line="234" w:lineRule="atLeast"/>
                </w:pPr>
              </w:pPrChange>
            </w:pPr>
            <w:ins w:id="423" w:author="Admin" w:date="2024-02-29T11:29:00Z" w16du:dateUtc="2024-02-29T04:29:00Z">
              <w:r w:rsidRPr="0029070E">
                <w:rPr>
                  <w:i/>
                  <w:sz w:val="26"/>
                  <w:szCs w:val="26"/>
                  <w:rPrChange w:id="424" w:author="Admin" w:date="2024-02-29T11:29:00Z" w16du:dateUtc="2024-02-29T04:29:00Z">
                    <w:rPr>
                      <w:rFonts w:ascii="Arial" w:hAnsi="Arial" w:cs="Arial"/>
                      <w:color w:val="000000"/>
                      <w:sz w:val="18"/>
                      <w:szCs w:val="18"/>
                    </w:rPr>
                  </w:rPrChange>
                </w:rPr>
                <w:t>7. Bảo đảm quyền khiếu nại, tố cáo hành vi, quyết định trái pháp luật của cơ quan, người có thẩm quyền trong thi hành án hình sự.</w:t>
              </w:r>
            </w:ins>
          </w:p>
          <w:p w14:paraId="18D2C4AD" w14:textId="2D43D51C" w:rsidR="005B2EA4" w:rsidRPr="00652FFD" w:rsidDel="0029070E" w:rsidRDefault="0029070E" w:rsidP="0029070E">
            <w:pPr>
              <w:pStyle w:val="NormalWeb"/>
              <w:shd w:val="clear" w:color="auto" w:fill="FFFFFF"/>
              <w:spacing w:before="120" w:beforeAutospacing="0" w:after="120" w:afterAutospacing="0" w:line="234" w:lineRule="atLeast"/>
              <w:rPr>
                <w:del w:id="425" w:author="Admin" w:date="2024-02-29T11:29:00Z" w16du:dateUtc="2024-02-29T04:29:00Z"/>
                <w:i/>
                <w:sz w:val="26"/>
                <w:szCs w:val="26"/>
              </w:rPr>
              <w:pPrChange w:id="426" w:author="Admin" w:date="2024-02-29T11:29:00Z" w16du:dateUtc="2024-02-29T04:29:00Z">
                <w:pPr>
                  <w:pStyle w:val="NormalWeb"/>
                  <w:spacing w:before="0" w:beforeAutospacing="0" w:after="0" w:afterAutospacing="0" w:line="269" w:lineRule="auto"/>
                  <w:jc w:val="both"/>
                </w:pPr>
              </w:pPrChange>
            </w:pPr>
            <w:ins w:id="427" w:author="Admin" w:date="2024-02-29T11:29:00Z" w16du:dateUtc="2024-02-29T04:29:00Z">
              <w:r w:rsidRPr="0029070E">
                <w:rPr>
                  <w:i/>
                  <w:sz w:val="26"/>
                  <w:szCs w:val="26"/>
                  <w:rPrChange w:id="428" w:author="Admin" w:date="2024-02-29T11:29:00Z" w16du:dateUtc="2024-02-29T04:29:00Z">
                    <w:rPr>
                      <w:rFonts w:ascii="Arial" w:hAnsi="Arial" w:cs="Arial"/>
                      <w:color w:val="000000"/>
                      <w:sz w:val="18"/>
                      <w:szCs w:val="18"/>
                    </w:rPr>
                  </w:rPrChange>
                </w:rPr>
                <w:t>8. Bảo đảm sự tham gia của cơ quan, tổ chức, cá nhân và gia đình trong hoạt động thi hành án hình sự, tái hòa nhập cộng đồng theo quy định của pháp luật</w:t>
              </w:r>
            </w:ins>
            <w:del w:id="429" w:author="Admin" w:date="2024-02-29T11:29:00Z" w16du:dateUtc="2024-02-29T04:29:00Z">
              <w:r w:rsidR="005B2EA4" w:rsidRPr="00652FFD" w:rsidDel="0029070E">
                <w:rPr>
                  <w:i/>
                  <w:sz w:val="26"/>
                  <w:szCs w:val="26"/>
                </w:rPr>
                <w:delText>1. Tuân thủ Hiến pháp, pháp luật, bảo đảm lợi ích của Nhà nước, quyền và lợi ích hợp pháp của tổ chức, cá nhân.</w:delText>
              </w:r>
            </w:del>
          </w:p>
          <w:p w14:paraId="68CFD346" w14:textId="2BC7051B" w:rsidR="005B2EA4" w:rsidRPr="00652FFD" w:rsidDel="0029070E" w:rsidRDefault="005B2EA4" w:rsidP="00BF7A31">
            <w:pPr>
              <w:pStyle w:val="NormalWeb"/>
              <w:spacing w:before="0" w:beforeAutospacing="0" w:after="0" w:afterAutospacing="0" w:line="269" w:lineRule="auto"/>
              <w:jc w:val="both"/>
              <w:rPr>
                <w:del w:id="430" w:author="Admin" w:date="2024-02-29T11:29:00Z" w16du:dateUtc="2024-02-29T04:29:00Z"/>
                <w:i/>
                <w:sz w:val="26"/>
                <w:szCs w:val="26"/>
              </w:rPr>
            </w:pPr>
            <w:del w:id="431" w:author="Admin" w:date="2024-02-29T11:29:00Z" w16du:dateUtc="2024-02-29T04:29:00Z">
              <w:r w:rsidRPr="00652FFD" w:rsidDel="0029070E">
                <w:rPr>
                  <w:i/>
                  <w:sz w:val="26"/>
                  <w:szCs w:val="26"/>
                </w:rPr>
                <w:delText>2. Bản án, quyết định có hiệu lực thi hành phải được cơ quan, tổ chức, cá nhân tôn trọng và chấp hành nghiêm chỉnh.</w:delText>
              </w:r>
            </w:del>
          </w:p>
          <w:p w14:paraId="07E907A3" w14:textId="77413DC1" w:rsidR="005B2EA4" w:rsidRPr="00652FFD" w:rsidDel="0029070E" w:rsidRDefault="005B2EA4" w:rsidP="00BF7A31">
            <w:pPr>
              <w:pStyle w:val="NormalWeb"/>
              <w:spacing w:before="0" w:beforeAutospacing="0" w:after="0" w:afterAutospacing="0" w:line="269" w:lineRule="auto"/>
              <w:jc w:val="both"/>
              <w:rPr>
                <w:del w:id="432" w:author="Admin" w:date="2024-02-29T11:29:00Z" w16du:dateUtc="2024-02-29T04:29:00Z"/>
                <w:i/>
                <w:sz w:val="26"/>
                <w:szCs w:val="26"/>
              </w:rPr>
            </w:pPr>
            <w:del w:id="433" w:author="Admin" w:date="2024-02-29T11:29:00Z" w16du:dateUtc="2024-02-29T04:29:00Z">
              <w:r w:rsidRPr="00652FFD" w:rsidDel="0029070E">
                <w:rPr>
                  <w:i/>
                  <w:sz w:val="26"/>
                  <w:szCs w:val="26"/>
                </w:rPr>
                <w:delText>3. Bảo đảm nhân đạo xã hội chủ nghĩa; tôn trọng nhân phẩm, quyền, lợi ích hợp pháp của người chấp hành án.</w:delText>
              </w:r>
            </w:del>
          </w:p>
          <w:p w14:paraId="11D6BE93" w14:textId="01B49524" w:rsidR="005B2EA4" w:rsidRPr="00652FFD" w:rsidDel="0029070E" w:rsidRDefault="005B2EA4" w:rsidP="00BF7A31">
            <w:pPr>
              <w:pStyle w:val="NormalWeb"/>
              <w:spacing w:before="0" w:beforeAutospacing="0" w:after="0" w:afterAutospacing="0" w:line="269" w:lineRule="auto"/>
              <w:jc w:val="both"/>
              <w:rPr>
                <w:del w:id="434" w:author="Admin" w:date="2024-02-29T11:29:00Z" w16du:dateUtc="2024-02-29T04:29:00Z"/>
                <w:i/>
                <w:sz w:val="26"/>
                <w:szCs w:val="26"/>
              </w:rPr>
            </w:pPr>
            <w:del w:id="435" w:author="Admin" w:date="2024-02-29T11:29:00Z" w16du:dateUtc="2024-02-29T04:29:00Z">
              <w:r w:rsidRPr="00652FFD" w:rsidDel="0029070E">
                <w:rPr>
                  <w:i/>
                  <w:sz w:val="26"/>
                  <w:szCs w:val="26"/>
                </w:rPr>
                <w:delText>4. Kết hợp trừng trị và giáo dục cải tạo trong việc thi hành án; áp dụng biện pháp giáo dục cải tạo phải trên cơ sở tính chất và mức độ phạm tội, độ tuổi, giới tính, trình độ văn hoá và các đặc điểm nhân thân khác của người chấp hành án.</w:delText>
              </w:r>
            </w:del>
          </w:p>
          <w:p w14:paraId="7659D661" w14:textId="75D7D9B2" w:rsidR="005B2EA4" w:rsidRPr="00652FFD" w:rsidDel="0029070E" w:rsidRDefault="005B2EA4" w:rsidP="00BF7A31">
            <w:pPr>
              <w:pStyle w:val="NormalWeb"/>
              <w:spacing w:before="0" w:beforeAutospacing="0" w:after="0" w:afterAutospacing="0" w:line="269" w:lineRule="auto"/>
              <w:jc w:val="both"/>
              <w:rPr>
                <w:del w:id="436" w:author="Admin" w:date="2024-02-29T11:29:00Z" w16du:dateUtc="2024-02-29T04:29:00Z"/>
                <w:i/>
                <w:sz w:val="26"/>
                <w:szCs w:val="26"/>
              </w:rPr>
            </w:pPr>
            <w:del w:id="437" w:author="Admin" w:date="2024-02-29T11:29:00Z" w16du:dateUtc="2024-02-29T04:29:00Z">
              <w:r w:rsidRPr="00652FFD" w:rsidDel="0029070E">
                <w:rPr>
                  <w:i/>
                  <w:sz w:val="26"/>
                  <w:szCs w:val="26"/>
                </w:rPr>
                <w:delText>5. Thi hành án đối với người chưa thành niên chủ yếu nhằm giáo dục, giúp đỡ họ sửa chữa sai lầm, phát triển lành mạnh và trở thành người có ích cho xã hội.</w:delText>
              </w:r>
            </w:del>
          </w:p>
          <w:p w14:paraId="6F82444B" w14:textId="21F937FA" w:rsidR="005B2EA4" w:rsidRPr="00652FFD" w:rsidDel="0029070E" w:rsidRDefault="005B2EA4" w:rsidP="00BF7A31">
            <w:pPr>
              <w:pStyle w:val="NormalWeb"/>
              <w:spacing w:before="0" w:beforeAutospacing="0" w:after="0" w:afterAutospacing="0" w:line="269" w:lineRule="auto"/>
              <w:jc w:val="both"/>
              <w:rPr>
                <w:del w:id="438" w:author="Admin" w:date="2024-02-29T11:29:00Z" w16du:dateUtc="2024-02-29T04:29:00Z"/>
                <w:i/>
                <w:sz w:val="26"/>
                <w:szCs w:val="26"/>
              </w:rPr>
            </w:pPr>
            <w:del w:id="439" w:author="Admin" w:date="2024-02-29T11:29:00Z" w16du:dateUtc="2024-02-29T04:29:00Z">
              <w:r w:rsidRPr="00652FFD" w:rsidDel="0029070E">
                <w:rPr>
                  <w:i/>
                  <w:sz w:val="26"/>
                  <w:szCs w:val="26"/>
                </w:rPr>
                <w:delText>6. Khuyến khích người chấp hành án ăn năn hối cải, tích cực học tập, lao động cải tạo, tự nguyện bồi thường thiệt hại.</w:delText>
              </w:r>
            </w:del>
          </w:p>
          <w:p w14:paraId="7382D13A" w14:textId="22E899DE" w:rsidR="005B2EA4" w:rsidRPr="00652FFD" w:rsidDel="0029070E" w:rsidRDefault="005B2EA4" w:rsidP="00BF7A31">
            <w:pPr>
              <w:pStyle w:val="NormalWeb"/>
              <w:spacing w:before="0" w:beforeAutospacing="0" w:after="0" w:afterAutospacing="0" w:line="269" w:lineRule="auto"/>
              <w:jc w:val="both"/>
              <w:rPr>
                <w:del w:id="440" w:author="Admin" w:date="2024-02-29T11:29:00Z" w16du:dateUtc="2024-02-29T04:29:00Z"/>
                <w:i/>
                <w:sz w:val="26"/>
                <w:szCs w:val="26"/>
              </w:rPr>
            </w:pPr>
            <w:del w:id="441" w:author="Admin" w:date="2024-02-29T11:29:00Z" w16du:dateUtc="2024-02-29T04:29:00Z">
              <w:r w:rsidRPr="00652FFD" w:rsidDel="0029070E">
                <w:rPr>
                  <w:i/>
                  <w:sz w:val="26"/>
                  <w:szCs w:val="26"/>
                </w:rPr>
                <w:delText>7. Bảo đảm quyền khiếu nại, tố cáo những hành vi, quyết định trái pháp luật trong hoạt động thi hành án hình sự.</w:delText>
              </w:r>
            </w:del>
          </w:p>
          <w:p w14:paraId="7CA19222" w14:textId="5063A733" w:rsidR="005B2EA4" w:rsidRPr="00652FFD" w:rsidRDefault="005B2EA4" w:rsidP="00BF7A31">
            <w:pPr>
              <w:pStyle w:val="NormalWeb"/>
              <w:spacing w:before="0" w:beforeAutospacing="0" w:after="0" w:afterAutospacing="0" w:line="269" w:lineRule="auto"/>
              <w:jc w:val="both"/>
              <w:rPr>
                <w:i/>
                <w:sz w:val="26"/>
                <w:szCs w:val="26"/>
              </w:rPr>
            </w:pPr>
            <w:del w:id="442" w:author="Admin" w:date="2024-02-29T11:29:00Z" w16du:dateUtc="2024-02-29T04:29:00Z">
              <w:r w:rsidRPr="00652FFD" w:rsidDel="0029070E">
                <w:rPr>
                  <w:i/>
                  <w:sz w:val="26"/>
                  <w:szCs w:val="26"/>
                </w:rPr>
                <w:delText>8. Bảo đảm sự tham gia của cơ quan, tổ chức, cá nhân và gia đình vào việc giáo dục cải tạo người chấp hành án</w:delText>
              </w:r>
            </w:del>
            <w:r w:rsidRPr="00652FFD">
              <w:rPr>
                <w:i/>
                <w:sz w:val="26"/>
                <w:szCs w:val="26"/>
              </w:rPr>
              <w:t>.”</w:t>
            </w:r>
          </w:p>
        </w:tc>
      </w:tr>
      <w:tr w:rsidR="005B2EA4" w:rsidRPr="00652FFD" w14:paraId="0F9958AC" w14:textId="77777777" w:rsidTr="0048774C">
        <w:tc>
          <w:tcPr>
            <w:tcW w:w="2126" w:type="dxa"/>
            <w:shd w:val="clear" w:color="auto" w:fill="auto"/>
            <w:tcPrChange w:id="443" w:author="Admin" w:date="2024-02-29T14:37:00Z" w16du:dateUtc="2024-02-29T07:37:00Z">
              <w:tcPr>
                <w:tcW w:w="2126" w:type="dxa"/>
                <w:shd w:val="clear" w:color="auto" w:fill="auto"/>
              </w:tcPr>
            </w:tcPrChange>
          </w:tcPr>
          <w:p w14:paraId="2E415D7F" w14:textId="77777777" w:rsidR="005B2EA4" w:rsidRPr="005B2EA4" w:rsidRDefault="005B2EA4" w:rsidP="005B2EA4">
            <w:pPr>
              <w:spacing w:line="269" w:lineRule="auto"/>
              <w:jc w:val="center"/>
              <w:rPr>
                <w:b/>
                <w:sz w:val="26"/>
                <w:szCs w:val="26"/>
              </w:rPr>
            </w:pPr>
          </w:p>
        </w:tc>
        <w:tc>
          <w:tcPr>
            <w:tcW w:w="2269" w:type="dxa"/>
            <w:shd w:val="clear" w:color="auto" w:fill="auto"/>
            <w:tcPrChange w:id="444" w:author="Admin" w:date="2024-02-29T14:37:00Z" w16du:dateUtc="2024-02-29T07:37:00Z">
              <w:tcPr>
                <w:tcW w:w="2269" w:type="dxa"/>
                <w:shd w:val="clear" w:color="auto" w:fill="auto"/>
              </w:tcPr>
            </w:tcPrChange>
          </w:tcPr>
          <w:p w14:paraId="1CAC8BE2" w14:textId="1787CA26" w:rsidR="005B2EA4" w:rsidRPr="00652FFD" w:rsidRDefault="005B2EA4" w:rsidP="00BF7A31">
            <w:pPr>
              <w:spacing w:line="269" w:lineRule="auto"/>
              <w:jc w:val="center"/>
              <w:rPr>
                <w:sz w:val="26"/>
                <w:szCs w:val="26"/>
              </w:rPr>
            </w:pPr>
            <w:r w:rsidRPr="00652FFD">
              <w:rPr>
                <w:sz w:val="26"/>
                <w:szCs w:val="26"/>
              </w:rPr>
              <w:t>Khoản 5, Khoản7, Khoản</w:t>
            </w:r>
            <w:r>
              <w:rPr>
                <w:sz w:val="26"/>
                <w:szCs w:val="26"/>
              </w:rPr>
              <w:t xml:space="preserve"> </w:t>
            </w:r>
            <w:r w:rsidRPr="00652FFD">
              <w:rPr>
                <w:sz w:val="26"/>
                <w:szCs w:val="26"/>
              </w:rPr>
              <w:t xml:space="preserve">9 </w:t>
            </w:r>
            <w:r w:rsidRPr="00652FFD">
              <w:rPr>
                <w:bCs/>
                <w:sz w:val="26"/>
                <w:szCs w:val="26"/>
              </w:rPr>
              <w:t xml:space="preserve">Điều </w:t>
            </w:r>
            <w:del w:id="445" w:author="Admin" w:date="2024-02-29T11:31:00Z" w16du:dateUtc="2024-02-29T04:31:00Z">
              <w:r w:rsidRPr="00652FFD" w:rsidDel="00CA3280">
                <w:rPr>
                  <w:bCs/>
                  <w:sz w:val="26"/>
                  <w:szCs w:val="26"/>
                </w:rPr>
                <w:delText>9</w:delText>
              </w:r>
            </w:del>
            <w:ins w:id="446" w:author="Admin" w:date="2024-02-29T11:31:00Z" w16du:dateUtc="2024-02-29T04:31:00Z">
              <w:r w:rsidR="00CA3280">
                <w:rPr>
                  <w:bCs/>
                  <w:sz w:val="26"/>
                  <w:szCs w:val="26"/>
                </w:rPr>
                <w:t>10</w:t>
              </w:r>
            </w:ins>
          </w:p>
        </w:tc>
        <w:tc>
          <w:tcPr>
            <w:tcW w:w="10773" w:type="dxa"/>
            <w:shd w:val="clear" w:color="auto" w:fill="auto"/>
            <w:tcPrChange w:id="447" w:author="Admin" w:date="2024-02-29T14:37:00Z" w16du:dateUtc="2024-02-29T07:37:00Z">
              <w:tcPr>
                <w:tcW w:w="11057" w:type="dxa"/>
                <w:shd w:val="clear" w:color="auto" w:fill="auto"/>
              </w:tcPr>
            </w:tcPrChange>
          </w:tcPr>
          <w:p w14:paraId="227F202A" w14:textId="1B5E797F"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 xml:space="preserve">“5. </w:t>
            </w:r>
            <w:ins w:id="448" w:author="Admin" w:date="2024-02-29T11:32:00Z" w16du:dateUtc="2024-02-29T04:32:00Z">
              <w:r w:rsidR="00CA3280" w:rsidRPr="000468D5">
                <w:rPr>
                  <w:i/>
                  <w:sz w:val="26"/>
                  <w:szCs w:val="26"/>
                  <w:rPrChange w:id="449" w:author="Admin" w:date="2024-02-29T11:33:00Z" w16du:dateUtc="2024-02-29T04:33:00Z">
                    <w:rPr>
                      <w:rFonts w:ascii="Arial" w:hAnsi="Arial" w:cs="Arial"/>
                      <w:color w:val="000000"/>
                      <w:sz w:val="18"/>
                      <w:szCs w:val="18"/>
                      <w:shd w:val="clear" w:color="auto" w:fill="FFFFFF"/>
                    </w:rPr>
                  </w:rPrChange>
                </w:rPr>
                <w:t>Đưa hối lộ, nhận hối lộ, môi giới hối lộ, nhũng nhiễu trong thi hành án hình sự</w:t>
              </w:r>
            </w:ins>
            <w:del w:id="450" w:author="Admin" w:date="2024-02-29T11:32:00Z" w16du:dateUtc="2024-02-29T04:32:00Z">
              <w:r w:rsidRPr="00652FFD" w:rsidDel="00CA3280">
                <w:rPr>
                  <w:i/>
                  <w:sz w:val="26"/>
                  <w:szCs w:val="26"/>
                </w:rPr>
                <w:delText>Đưa, nhận, môi giới hối lộ, sách nhiễu trong thi hành án hình sự</w:delText>
              </w:r>
            </w:del>
            <w:r w:rsidRPr="00652FFD">
              <w:rPr>
                <w:i/>
                <w:sz w:val="26"/>
                <w:szCs w:val="26"/>
              </w:rPr>
              <w:t>.</w:t>
            </w:r>
          </w:p>
          <w:p w14:paraId="0201B48B" w14:textId="75EB2F17" w:rsidR="005B2EA4" w:rsidRPr="00652FFD" w:rsidRDefault="00CA3280" w:rsidP="00BF7A31">
            <w:pPr>
              <w:pStyle w:val="NormalWeb"/>
              <w:spacing w:before="0" w:beforeAutospacing="0" w:after="0" w:afterAutospacing="0" w:line="269" w:lineRule="auto"/>
              <w:jc w:val="both"/>
              <w:rPr>
                <w:i/>
                <w:sz w:val="26"/>
                <w:szCs w:val="26"/>
              </w:rPr>
            </w:pPr>
            <w:ins w:id="451" w:author="Admin" w:date="2024-02-29T11:32:00Z" w16du:dateUtc="2024-02-29T04:32:00Z">
              <w:r w:rsidRPr="000468D5">
                <w:rPr>
                  <w:i/>
                  <w:sz w:val="26"/>
                  <w:szCs w:val="26"/>
                  <w:rPrChange w:id="452" w:author="Admin" w:date="2024-02-29T11:33:00Z" w16du:dateUtc="2024-02-29T04:33:00Z">
                    <w:rPr>
                      <w:rFonts w:ascii="Arial" w:hAnsi="Arial" w:cs="Arial"/>
                      <w:color w:val="000000"/>
                      <w:sz w:val="18"/>
                      <w:szCs w:val="18"/>
                      <w:shd w:val="clear" w:color="auto" w:fill="FFFFFF"/>
                    </w:rPr>
                  </w:rPrChange>
                </w:rPr>
                <w:t>7. Lợi dụng, lạm dụng chức vụ, quyền hạn để đề nghị miễn, giảm, hoãn, tạm đình chỉ, tha tù trước thời hạn có điều kiện, rút ngắn thời gian thử thách cho người không đủ điều kiện; không đề nghị cho người đủ điều kiện được miễn, giảm, hoãn, tạm đình chỉ, tha tù trước thời hạn có điều kiện, rút ngắn thời gian thử thách; đề nghị hoặc không đề nghị chấm dứt trước thời hạn việc chấp hành biện pháp tư pháp, hoãn, đình chỉ thi hành biện pháp tư pháp; cản trở người, pháp nhân thương mại chấp hành án thực hiện các quyền theo quy định của Luật này.</w:t>
              </w:r>
            </w:ins>
            <w:del w:id="453" w:author="Admin" w:date="2024-02-29T11:32:00Z" w16du:dateUtc="2024-02-29T04:32:00Z">
              <w:r w:rsidR="005B2EA4" w:rsidRPr="00652FFD" w:rsidDel="00CA3280">
                <w:rPr>
                  <w:i/>
                  <w:sz w:val="26"/>
                  <w:szCs w:val="26"/>
                </w:rPr>
                <w:delText>7. Lợi dụng chức vụ, quyền hạn để đề nghị miễn, giảm, hoãn, tạm đình chỉ thời hạn chấp hành án cho người không đủ điều kiện được miễn, giảm, hoãn, tạm đình chỉ; không đề nghị miễn, giảm thời hạn chấp hành án hình sự cho người đủ điều kiện được miễn, giảm; cản trở người chấp hành án thực hiện quyền được đề nghị miễn, giảm thời hạn chấp hành án</w:delText>
              </w:r>
            </w:del>
            <w:r w:rsidR="005B2EA4" w:rsidRPr="00652FFD">
              <w:rPr>
                <w:i/>
                <w:sz w:val="26"/>
                <w:szCs w:val="26"/>
              </w:rPr>
              <w:t>.</w:t>
            </w:r>
          </w:p>
          <w:p w14:paraId="1677DE56" w14:textId="73EAE02A" w:rsidR="005B2EA4" w:rsidRPr="00652FFD" w:rsidRDefault="000468D5" w:rsidP="00BF7A31">
            <w:pPr>
              <w:pStyle w:val="NormalWeb"/>
              <w:spacing w:before="0" w:beforeAutospacing="0" w:after="0" w:afterAutospacing="0" w:line="269" w:lineRule="auto"/>
              <w:jc w:val="both"/>
              <w:rPr>
                <w:i/>
                <w:sz w:val="26"/>
                <w:szCs w:val="26"/>
              </w:rPr>
            </w:pPr>
            <w:ins w:id="454" w:author="Admin" w:date="2024-02-29T11:33:00Z" w16du:dateUtc="2024-02-29T04:33:00Z">
              <w:r w:rsidRPr="000468D5">
                <w:rPr>
                  <w:i/>
                  <w:sz w:val="26"/>
                  <w:szCs w:val="26"/>
                  <w:rPrChange w:id="455" w:author="Admin" w:date="2024-02-29T11:33:00Z" w16du:dateUtc="2024-02-29T04:33:00Z">
                    <w:rPr>
                      <w:rFonts w:ascii="Arial" w:hAnsi="Arial" w:cs="Arial"/>
                      <w:color w:val="000000"/>
                      <w:sz w:val="18"/>
                      <w:szCs w:val="18"/>
                      <w:shd w:val="clear" w:color="auto" w:fill="FFFFFF"/>
                    </w:rPr>
                  </w:rPrChange>
                </w:rPr>
                <w:t>9. Kỳ thị, phân biệt đối xử hoặc</w:t>
              </w:r>
              <w:r w:rsidRPr="000468D5">
                <w:rPr>
                  <w:i/>
                  <w:sz w:val="26"/>
                  <w:szCs w:val="26"/>
                  <w:rPrChange w:id="456" w:author="Admin" w:date="2024-02-29T11:33:00Z" w16du:dateUtc="2024-02-29T04:33:00Z">
                    <w:rPr>
                      <w:rFonts w:ascii="Arial" w:hAnsi="Arial" w:cs="Arial"/>
                      <w:b/>
                      <w:bCs/>
                      <w:color w:val="000000"/>
                      <w:sz w:val="18"/>
                      <w:szCs w:val="18"/>
                      <w:shd w:val="clear" w:color="auto" w:fill="FFFFFF"/>
                    </w:rPr>
                  </w:rPrChange>
                </w:rPr>
                <w:t> </w:t>
              </w:r>
              <w:r w:rsidRPr="000468D5">
                <w:rPr>
                  <w:i/>
                  <w:sz w:val="26"/>
                  <w:szCs w:val="26"/>
                  <w:rPrChange w:id="457" w:author="Admin" w:date="2024-02-29T11:33:00Z" w16du:dateUtc="2024-02-29T04:33:00Z">
                    <w:rPr>
                      <w:rFonts w:ascii="Arial" w:hAnsi="Arial" w:cs="Arial"/>
                      <w:color w:val="000000"/>
                      <w:sz w:val="18"/>
                      <w:szCs w:val="18"/>
                      <w:shd w:val="clear" w:color="auto" w:fill="FFFFFF"/>
                    </w:rPr>
                  </w:rPrChange>
                </w:rPr>
                <w:t>xâm phạm quyền, lợi ích hợp pháp của người, pháp nhân thương mại chấp hành án</w:t>
              </w:r>
            </w:ins>
            <w:del w:id="458" w:author="Admin" w:date="2024-02-29T11:33:00Z" w16du:dateUtc="2024-02-29T04:33:00Z">
              <w:r w:rsidR="005B2EA4" w:rsidRPr="00652FFD" w:rsidDel="000468D5">
                <w:rPr>
                  <w:i/>
                  <w:sz w:val="26"/>
                  <w:szCs w:val="26"/>
                </w:rPr>
                <w:delText>9. Xâm phạm quyền, lợi ích hợp pháp của người chấp hành án</w:delText>
              </w:r>
            </w:del>
            <w:r w:rsidR="005B2EA4" w:rsidRPr="00652FFD">
              <w:rPr>
                <w:i/>
                <w:sz w:val="26"/>
                <w:szCs w:val="26"/>
              </w:rPr>
              <w:t>...”</w:t>
            </w:r>
          </w:p>
        </w:tc>
      </w:tr>
      <w:tr w:rsidR="005B2EA4" w:rsidRPr="00652FFD" w14:paraId="53BAE3CD" w14:textId="77777777" w:rsidTr="0048774C">
        <w:tc>
          <w:tcPr>
            <w:tcW w:w="2126" w:type="dxa"/>
            <w:vMerge w:val="restart"/>
            <w:shd w:val="clear" w:color="auto" w:fill="auto"/>
            <w:tcPrChange w:id="459" w:author="Admin" w:date="2024-02-29T14:37:00Z" w16du:dateUtc="2024-02-29T07:37:00Z">
              <w:tcPr>
                <w:tcW w:w="2126" w:type="dxa"/>
                <w:vMerge w:val="restart"/>
                <w:shd w:val="clear" w:color="auto" w:fill="auto"/>
              </w:tcPr>
            </w:tcPrChange>
          </w:tcPr>
          <w:p w14:paraId="08EB7749" w14:textId="77777777" w:rsidR="005B2EA4" w:rsidRPr="005B2EA4" w:rsidRDefault="005B2EA4" w:rsidP="005B2EA4">
            <w:pPr>
              <w:spacing w:line="269" w:lineRule="auto"/>
              <w:jc w:val="center"/>
              <w:rPr>
                <w:b/>
                <w:sz w:val="26"/>
                <w:szCs w:val="26"/>
              </w:rPr>
            </w:pPr>
            <w:r w:rsidRPr="005B2EA4">
              <w:rPr>
                <w:b/>
                <w:sz w:val="26"/>
                <w:szCs w:val="26"/>
              </w:rPr>
              <w:t>6. Luật Thi hành tạm giữ, tạm giam năm 2015</w:t>
            </w:r>
          </w:p>
        </w:tc>
        <w:tc>
          <w:tcPr>
            <w:tcW w:w="2269" w:type="dxa"/>
            <w:shd w:val="clear" w:color="auto" w:fill="auto"/>
            <w:tcPrChange w:id="460" w:author="Admin" w:date="2024-02-29T14:37:00Z" w16du:dateUtc="2024-02-29T07:37:00Z">
              <w:tcPr>
                <w:tcW w:w="2269" w:type="dxa"/>
                <w:shd w:val="clear" w:color="auto" w:fill="auto"/>
              </w:tcPr>
            </w:tcPrChange>
          </w:tcPr>
          <w:p w14:paraId="4C4BD2DB" w14:textId="77777777" w:rsidR="005B2EA4" w:rsidRPr="00652FFD" w:rsidRDefault="005B2EA4" w:rsidP="00BF7A31">
            <w:pPr>
              <w:spacing w:line="269" w:lineRule="auto"/>
              <w:jc w:val="center"/>
              <w:rPr>
                <w:sz w:val="26"/>
                <w:szCs w:val="26"/>
              </w:rPr>
            </w:pPr>
            <w:r w:rsidRPr="00652FFD">
              <w:rPr>
                <w:sz w:val="26"/>
                <w:szCs w:val="26"/>
              </w:rPr>
              <w:t>Khoản 3 Điều 4</w:t>
            </w:r>
          </w:p>
        </w:tc>
        <w:tc>
          <w:tcPr>
            <w:tcW w:w="10773" w:type="dxa"/>
            <w:shd w:val="clear" w:color="auto" w:fill="auto"/>
            <w:tcPrChange w:id="461" w:author="Admin" w:date="2024-02-29T14:37:00Z" w16du:dateUtc="2024-02-29T07:37:00Z">
              <w:tcPr>
                <w:tcW w:w="11057" w:type="dxa"/>
                <w:shd w:val="clear" w:color="auto" w:fill="auto"/>
              </w:tcPr>
            </w:tcPrChange>
          </w:tcPr>
          <w:p w14:paraId="13E50343"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“Bảo đảm nhân đạo; không tra tấn, truy bức, dùng nhục hình hay bất kỳ hình thức đối xử nào khác xâm phạm quyền và lợi ích hợp pháp của người bị tạm giữ, người bị tạm giam”</w:t>
            </w:r>
          </w:p>
        </w:tc>
      </w:tr>
      <w:tr w:rsidR="005B2EA4" w:rsidRPr="00652FFD" w14:paraId="6FC46620" w14:textId="77777777" w:rsidTr="0048774C">
        <w:tc>
          <w:tcPr>
            <w:tcW w:w="2126" w:type="dxa"/>
            <w:vMerge/>
            <w:shd w:val="clear" w:color="auto" w:fill="auto"/>
            <w:tcPrChange w:id="462" w:author="Admin" w:date="2024-02-29T14:37:00Z" w16du:dateUtc="2024-02-29T07:37:00Z">
              <w:tcPr>
                <w:tcW w:w="2126" w:type="dxa"/>
                <w:vMerge/>
                <w:shd w:val="clear" w:color="auto" w:fill="auto"/>
              </w:tcPr>
            </w:tcPrChange>
          </w:tcPr>
          <w:p w14:paraId="43C20DBC" w14:textId="77777777" w:rsidR="005B2EA4" w:rsidRPr="005B2EA4" w:rsidRDefault="005B2EA4" w:rsidP="005B2EA4">
            <w:pPr>
              <w:spacing w:line="269" w:lineRule="auto"/>
              <w:jc w:val="center"/>
              <w:rPr>
                <w:b/>
                <w:sz w:val="26"/>
                <w:szCs w:val="26"/>
              </w:rPr>
            </w:pPr>
          </w:p>
        </w:tc>
        <w:tc>
          <w:tcPr>
            <w:tcW w:w="2269" w:type="dxa"/>
            <w:shd w:val="clear" w:color="auto" w:fill="auto"/>
            <w:tcPrChange w:id="463" w:author="Admin" w:date="2024-02-29T14:37:00Z" w16du:dateUtc="2024-02-29T07:37:00Z">
              <w:tcPr>
                <w:tcW w:w="2269" w:type="dxa"/>
                <w:shd w:val="clear" w:color="auto" w:fill="auto"/>
              </w:tcPr>
            </w:tcPrChange>
          </w:tcPr>
          <w:p w14:paraId="0695AC1C" w14:textId="77777777" w:rsidR="005B2EA4" w:rsidRPr="00652FFD" w:rsidRDefault="005B2EA4" w:rsidP="00BF7A31">
            <w:pPr>
              <w:spacing w:line="269" w:lineRule="auto"/>
              <w:jc w:val="center"/>
              <w:rPr>
                <w:sz w:val="26"/>
                <w:szCs w:val="26"/>
              </w:rPr>
            </w:pPr>
            <w:r w:rsidRPr="00652FFD">
              <w:rPr>
                <w:sz w:val="26"/>
                <w:szCs w:val="26"/>
              </w:rPr>
              <w:t>Khoản 1 Điều 8</w:t>
            </w:r>
          </w:p>
        </w:tc>
        <w:tc>
          <w:tcPr>
            <w:tcW w:w="10773" w:type="dxa"/>
            <w:shd w:val="clear" w:color="auto" w:fill="auto"/>
            <w:tcPrChange w:id="464" w:author="Admin" w:date="2024-02-29T14:37:00Z" w16du:dateUtc="2024-02-29T07:37:00Z">
              <w:tcPr>
                <w:tcW w:w="11057" w:type="dxa"/>
                <w:shd w:val="clear" w:color="auto" w:fill="auto"/>
              </w:tcPr>
            </w:tcPrChange>
          </w:tcPr>
          <w:p w14:paraId="36F8543D"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“Tra tấn, truy bức, dùng nhục hình; các hình thức đối xử, trừng phạt tàn bạo, vô nhân đạo, hạ nhục con người hoặc bất kỳ hình thức nào khác xâm phạm quyền và lợi ích hợp pháp của người bị tạm giữ, người bị tạm giam.”</w:t>
            </w:r>
          </w:p>
        </w:tc>
      </w:tr>
      <w:tr w:rsidR="005B2EA4" w:rsidRPr="00652FFD" w14:paraId="53C575F4" w14:textId="77777777" w:rsidTr="0048774C">
        <w:tc>
          <w:tcPr>
            <w:tcW w:w="2126" w:type="dxa"/>
            <w:vMerge/>
            <w:shd w:val="clear" w:color="auto" w:fill="auto"/>
            <w:tcPrChange w:id="465" w:author="Admin" w:date="2024-02-29T14:37:00Z" w16du:dateUtc="2024-02-29T07:37:00Z">
              <w:tcPr>
                <w:tcW w:w="2126" w:type="dxa"/>
                <w:vMerge/>
                <w:shd w:val="clear" w:color="auto" w:fill="auto"/>
              </w:tcPr>
            </w:tcPrChange>
          </w:tcPr>
          <w:p w14:paraId="5C8EBBC8" w14:textId="77777777" w:rsidR="005B2EA4" w:rsidRPr="005B2EA4" w:rsidRDefault="005B2EA4" w:rsidP="005B2EA4">
            <w:pPr>
              <w:spacing w:line="269" w:lineRule="auto"/>
              <w:jc w:val="center"/>
              <w:rPr>
                <w:b/>
                <w:sz w:val="26"/>
                <w:szCs w:val="26"/>
              </w:rPr>
            </w:pPr>
          </w:p>
        </w:tc>
        <w:tc>
          <w:tcPr>
            <w:tcW w:w="2269" w:type="dxa"/>
            <w:shd w:val="clear" w:color="auto" w:fill="auto"/>
            <w:tcPrChange w:id="466" w:author="Admin" w:date="2024-02-29T14:37:00Z" w16du:dateUtc="2024-02-29T07:37:00Z">
              <w:tcPr>
                <w:tcW w:w="2269" w:type="dxa"/>
                <w:shd w:val="clear" w:color="auto" w:fill="auto"/>
              </w:tcPr>
            </w:tcPrChange>
          </w:tcPr>
          <w:p w14:paraId="6AC6BFB2" w14:textId="77777777" w:rsidR="005B2EA4" w:rsidRPr="00652FFD" w:rsidRDefault="005B2EA4" w:rsidP="00BF7A31">
            <w:pPr>
              <w:pStyle w:val="NormalWeb"/>
              <w:autoSpaceDE w:val="0"/>
              <w:autoSpaceDN w:val="0"/>
              <w:spacing w:before="0" w:beforeAutospacing="0" w:after="0" w:afterAutospacing="0" w:line="269" w:lineRule="auto"/>
              <w:jc w:val="center"/>
              <w:rPr>
                <w:sz w:val="26"/>
                <w:szCs w:val="26"/>
              </w:rPr>
            </w:pPr>
            <w:r w:rsidRPr="00652FFD">
              <w:rPr>
                <w:sz w:val="26"/>
                <w:szCs w:val="26"/>
              </w:rPr>
              <w:t xml:space="preserve">Điểm i Khoản 1 </w:t>
            </w:r>
            <w:r w:rsidRPr="00652FFD">
              <w:rPr>
                <w:bCs/>
                <w:sz w:val="26"/>
                <w:szCs w:val="26"/>
              </w:rPr>
              <w:t>Điều 9</w:t>
            </w:r>
          </w:p>
        </w:tc>
        <w:tc>
          <w:tcPr>
            <w:tcW w:w="10773" w:type="dxa"/>
            <w:shd w:val="clear" w:color="auto" w:fill="auto"/>
            <w:tcPrChange w:id="467" w:author="Admin" w:date="2024-02-29T14:37:00Z" w16du:dateUtc="2024-02-29T07:37:00Z">
              <w:tcPr>
                <w:tcW w:w="11057" w:type="dxa"/>
                <w:shd w:val="clear" w:color="auto" w:fill="auto"/>
              </w:tcPr>
            </w:tcPrChange>
          </w:tcPr>
          <w:p w14:paraId="65B4F9E9" w14:textId="77777777" w:rsidR="005B2EA4" w:rsidRPr="00652FFD" w:rsidRDefault="005B2EA4" w:rsidP="00BF7A31">
            <w:pPr>
              <w:pStyle w:val="NormalWeb"/>
              <w:autoSpaceDE w:val="0"/>
              <w:autoSpaceDN w:val="0"/>
              <w:spacing w:before="0" w:beforeAutospacing="0" w:after="0" w:afterAutospacing="0" w:line="269" w:lineRule="auto"/>
              <w:jc w:val="both"/>
              <w:rPr>
                <w:i/>
                <w:sz w:val="26"/>
                <w:szCs w:val="26"/>
              </w:rPr>
            </w:pPr>
            <w:r w:rsidRPr="00652FFD">
              <w:rPr>
                <w:i/>
                <w:sz w:val="26"/>
                <w:szCs w:val="26"/>
              </w:rPr>
              <w:t>“1. Người bị tạm giữ, người bị tạm giam có các quyền sau đây:</w:t>
            </w:r>
          </w:p>
          <w:p w14:paraId="6AE44F5C" w14:textId="77777777" w:rsidR="005B2EA4" w:rsidRPr="00652FFD" w:rsidRDefault="005B2EA4" w:rsidP="00BF7A31">
            <w:pPr>
              <w:pStyle w:val="NormalWeb"/>
              <w:autoSpaceDE w:val="0"/>
              <w:autoSpaceDN w:val="0"/>
              <w:spacing w:before="0" w:beforeAutospacing="0" w:after="0" w:afterAutospacing="0" w:line="269" w:lineRule="auto"/>
              <w:jc w:val="both"/>
              <w:rPr>
                <w:i/>
                <w:sz w:val="26"/>
                <w:szCs w:val="26"/>
              </w:rPr>
            </w:pPr>
            <w:r w:rsidRPr="00652FFD">
              <w:rPr>
                <w:i/>
                <w:sz w:val="26"/>
                <w:szCs w:val="26"/>
              </w:rPr>
              <w:t>i) Được bồi thường thiệt hại theo quy định của Luật trách nhiệm bồi thường của Nhà nước nếu bị giam, giữ trái pháp luật;”</w:t>
            </w:r>
          </w:p>
        </w:tc>
      </w:tr>
      <w:tr w:rsidR="005B2EA4" w:rsidRPr="00652FFD" w14:paraId="16612DE4" w14:textId="77777777" w:rsidTr="0048774C">
        <w:tc>
          <w:tcPr>
            <w:tcW w:w="2126" w:type="dxa"/>
            <w:shd w:val="clear" w:color="auto" w:fill="auto"/>
            <w:tcPrChange w:id="468" w:author="Admin" w:date="2024-02-29T14:37:00Z" w16du:dateUtc="2024-02-29T07:37:00Z">
              <w:tcPr>
                <w:tcW w:w="2126" w:type="dxa"/>
                <w:shd w:val="clear" w:color="auto" w:fill="auto"/>
              </w:tcPr>
            </w:tcPrChange>
          </w:tcPr>
          <w:p w14:paraId="594B0375" w14:textId="77777777" w:rsidR="005B2EA4" w:rsidRPr="005B2EA4" w:rsidRDefault="005B2EA4" w:rsidP="005B2EA4">
            <w:pPr>
              <w:spacing w:line="269" w:lineRule="auto"/>
              <w:jc w:val="center"/>
              <w:rPr>
                <w:b/>
                <w:sz w:val="26"/>
                <w:szCs w:val="26"/>
              </w:rPr>
            </w:pPr>
            <w:r w:rsidRPr="005B2EA4">
              <w:rPr>
                <w:b/>
                <w:sz w:val="26"/>
                <w:szCs w:val="26"/>
                <w:lang w:val="nl-NL"/>
              </w:rPr>
              <w:t>7. Luật Tổ chức cơ quan điều tra hình sự năm 2015</w:t>
            </w:r>
          </w:p>
        </w:tc>
        <w:tc>
          <w:tcPr>
            <w:tcW w:w="2269" w:type="dxa"/>
            <w:shd w:val="clear" w:color="auto" w:fill="auto"/>
            <w:tcPrChange w:id="469" w:author="Admin" w:date="2024-02-29T14:37:00Z" w16du:dateUtc="2024-02-29T07:37:00Z">
              <w:tcPr>
                <w:tcW w:w="2269" w:type="dxa"/>
                <w:shd w:val="clear" w:color="auto" w:fill="auto"/>
              </w:tcPr>
            </w:tcPrChange>
          </w:tcPr>
          <w:p w14:paraId="2DD075F9" w14:textId="77777777" w:rsidR="005B2EA4" w:rsidRPr="00652FFD" w:rsidRDefault="005B2EA4" w:rsidP="00BF7A31">
            <w:pPr>
              <w:pStyle w:val="NormalWeb"/>
              <w:autoSpaceDE w:val="0"/>
              <w:autoSpaceDN w:val="0"/>
              <w:spacing w:before="0" w:beforeAutospacing="0" w:after="0" w:afterAutospacing="0" w:line="269" w:lineRule="auto"/>
              <w:jc w:val="center"/>
              <w:rPr>
                <w:sz w:val="26"/>
                <w:szCs w:val="26"/>
              </w:rPr>
            </w:pPr>
            <w:r w:rsidRPr="00652FFD">
              <w:rPr>
                <w:bCs/>
                <w:sz w:val="26"/>
                <w:szCs w:val="26"/>
              </w:rPr>
              <w:t>Khoản 2 Điều 14.</w:t>
            </w:r>
            <w:r w:rsidRPr="00652FFD">
              <w:rPr>
                <w:sz w:val="26"/>
                <w:szCs w:val="26"/>
              </w:rPr>
              <w:t xml:space="preserve"> </w:t>
            </w:r>
          </w:p>
        </w:tc>
        <w:tc>
          <w:tcPr>
            <w:tcW w:w="10773" w:type="dxa"/>
            <w:shd w:val="clear" w:color="auto" w:fill="auto"/>
            <w:tcPrChange w:id="470" w:author="Admin" w:date="2024-02-29T14:37:00Z" w16du:dateUtc="2024-02-29T07:37:00Z">
              <w:tcPr>
                <w:tcW w:w="11057" w:type="dxa"/>
                <w:shd w:val="clear" w:color="auto" w:fill="auto"/>
              </w:tcPr>
            </w:tcPrChange>
          </w:tcPr>
          <w:p w14:paraId="314A9C76"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 2. Bức cung, dùng nhục hình và các hình thức tra tấn hoặc đối xử, trừng phạt tàn bạo, vô nhân đạo, hạ nhục con người hay bất kỳ hình thức nào khác xâm phạm quyền và lợi ích hợp pháp của cơ quan, tổ chức, cá nhân...”</w:t>
            </w:r>
          </w:p>
        </w:tc>
      </w:tr>
      <w:tr w:rsidR="005B2EA4" w:rsidRPr="00652FFD" w14:paraId="0FD89AE4" w14:textId="77777777" w:rsidTr="0048774C">
        <w:tc>
          <w:tcPr>
            <w:tcW w:w="2126" w:type="dxa"/>
            <w:shd w:val="clear" w:color="auto" w:fill="auto"/>
            <w:tcPrChange w:id="471" w:author="Admin" w:date="2024-02-29T14:37:00Z" w16du:dateUtc="2024-02-29T07:37:00Z">
              <w:tcPr>
                <w:tcW w:w="2126" w:type="dxa"/>
                <w:shd w:val="clear" w:color="auto" w:fill="auto"/>
              </w:tcPr>
            </w:tcPrChange>
          </w:tcPr>
          <w:p w14:paraId="292A4132" w14:textId="77777777" w:rsidR="005B2EA4" w:rsidRPr="005B2EA4" w:rsidRDefault="005B2EA4" w:rsidP="005B2EA4">
            <w:pPr>
              <w:spacing w:line="269" w:lineRule="auto"/>
              <w:jc w:val="center"/>
              <w:rPr>
                <w:b/>
                <w:sz w:val="26"/>
                <w:szCs w:val="26"/>
              </w:rPr>
            </w:pPr>
            <w:r w:rsidRPr="005B2EA4">
              <w:rPr>
                <w:b/>
                <w:sz w:val="26"/>
                <w:szCs w:val="26"/>
                <w:lang w:val="nl-NL"/>
              </w:rPr>
              <w:t>8. Luật Khiếu nại năm 2011</w:t>
            </w:r>
          </w:p>
        </w:tc>
        <w:tc>
          <w:tcPr>
            <w:tcW w:w="2269" w:type="dxa"/>
            <w:shd w:val="clear" w:color="auto" w:fill="auto"/>
            <w:tcPrChange w:id="472" w:author="Admin" w:date="2024-02-29T14:37:00Z" w16du:dateUtc="2024-02-29T07:37:00Z">
              <w:tcPr>
                <w:tcW w:w="2269" w:type="dxa"/>
                <w:shd w:val="clear" w:color="auto" w:fill="auto"/>
              </w:tcPr>
            </w:tcPrChange>
          </w:tcPr>
          <w:p w14:paraId="5513EBF0" w14:textId="77777777" w:rsidR="005B2EA4" w:rsidRPr="00652FFD" w:rsidRDefault="005B2EA4" w:rsidP="00BF7A31">
            <w:pPr>
              <w:spacing w:line="269" w:lineRule="auto"/>
              <w:jc w:val="center"/>
              <w:rPr>
                <w:sz w:val="26"/>
                <w:szCs w:val="26"/>
              </w:rPr>
            </w:pPr>
            <w:r w:rsidRPr="00652FFD">
              <w:rPr>
                <w:sz w:val="26"/>
                <w:szCs w:val="26"/>
              </w:rPr>
              <w:t>Khoản 1 Điều 6</w:t>
            </w:r>
          </w:p>
        </w:tc>
        <w:tc>
          <w:tcPr>
            <w:tcW w:w="10773" w:type="dxa"/>
            <w:shd w:val="clear" w:color="auto" w:fill="auto"/>
            <w:tcPrChange w:id="473" w:author="Admin" w:date="2024-02-29T14:37:00Z" w16du:dateUtc="2024-02-29T07:37:00Z">
              <w:tcPr>
                <w:tcW w:w="11057" w:type="dxa"/>
                <w:shd w:val="clear" w:color="auto" w:fill="auto"/>
              </w:tcPr>
            </w:tcPrChange>
          </w:tcPr>
          <w:p w14:paraId="784F28AE" w14:textId="77777777" w:rsidR="005B2EA4" w:rsidRPr="00652FFD" w:rsidRDefault="005B2EA4" w:rsidP="00BF7A31">
            <w:pPr>
              <w:spacing w:line="269" w:lineRule="auto"/>
              <w:jc w:val="both"/>
              <w:rPr>
                <w:i/>
                <w:sz w:val="26"/>
                <w:szCs w:val="26"/>
              </w:rPr>
            </w:pPr>
            <w:r w:rsidRPr="00652FFD">
              <w:rPr>
                <w:i/>
                <w:sz w:val="26"/>
                <w:szCs w:val="26"/>
              </w:rPr>
              <w:t>“1. Cản trở, gây phiền hà cho người thực hiện quyền khiếu nại; đe doạ, trả thù, trù dập người khiếu nại...”</w:t>
            </w:r>
          </w:p>
        </w:tc>
      </w:tr>
      <w:tr w:rsidR="005B2EA4" w:rsidRPr="00652FFD" w14:paraId="1A8CF2A8" w14:textId="77777777" w:rsidTr="0048774C">
        <w:tc>
          <w:tcPr>
            <w:tcW w:w="2126" w:type="dxa"/>
            <w:vMerge w:val="restart"/>
            <w:shd w:val="clear" w:color="auto" w:fill="auto"/>
            <w:tcPrChange w:id="474" w:author="Admin" w:date="2024-02-29T14:37:00Z" w16du:dateUtc="2024-02-29T07:37:00Z">
              <w:tcPr>
                <w:tcW w:w="2126" w:type="dxa"/>
                <w:vMerge w:val="restart"/>
                <w:shd w:val="clear" w:color="auto" w:fill="auto"/>
              </w:tcPr>
            </w:tcPrChange>
          </w:tcPr>
          <w:p w14:paraId="03BAE417" w14:textId="77777777" w:rsidR="005B2EA4" w:rsidRPr="005B2EA4" w:rsidRDefault="005B2EA4" w:rsidP="005B2EA4">
            <w:pPr>
              <w:spacing w:line="269" w:lineRule="auto"/>
              <w:jc w:val="center"/>
              <w:rPr>
                <w:b/>
                <w:sz w:val="26"/>
                <w:szCs w:val="26"/>
                <w:lang w:val="nl-NL"/>
              </w:rPr>
            </w:pPr>
            <w:r w:rsidRPr="005B2EA4">
              <w:rPr>
                <w:b/>
                <w:sz w:val="26"/>
                <w:szCs w:val="26"/>
                <w:lang w:val="nl-NL"/>
              </w:rPr>
              <w:lastRenderedPageBreak/>
              <w:t>9. Luật Tố cáo năm 2018</w:t>
            </w:r>
          </w:p>
        </w:tc>
        <w:tc>
          <w:tcPr>
            <w:tcW w:w="2269" w:type="dxa"/>
            <w:shd w:val="clear" w:color="auto" w:fill="auto"/>
            <w:tcPrChange w:id="475" w:author="Admin" w:date="2024-02-29T14:37:00Z" w16du:dateUtc="2024-02-29T07:37:00Z">
              <w:tcPr>
                <w:tcW w:w="2269" w:type="dxa"/>
                <w:shd w:val="clear" w:color="auto" w:fill="auto"/>
              </w:tcPr>
            </w:tcPrChange>
          </w:tcPr>
          <w:p w14:paraId="33CCEFDE" w14:textId="77777777" w:rsidR="005B2EA4" w:rsidRPr="00652FFD" w:rsidRDefault="005B2EA4" w:rsidP="00BF7A31">
            <w:pPr>
              <w:spacing w:line="269" w:lineRule="auto"/>
              <w:jc w:val="center"/>
              <w:rPr>
                <w:sz w:val="26"/>
                <w:szCs w:val="26"/>
                <w:lang w:val="nl-NL"/>
              </w:rPr>
            </w:pPr>
            <w:r w:rsidRPr="00652FFD">
              <w:rPr>
                <w:sz w:val="26"/>
                <w:szCs w:val="26"/>
                <w:lang w:val="nl-NL"/>
              </w:rPr>
              <w:t>Điều 1</w:t>
            </w:r>
          </w:p>
        </w:tc>
        <w:tc>
          <w:tcPr>
            <w:tcW w:w="10773" w:type="dxa"/>
            <w:shd w:val="clear" w:color="auto" w:fill="auto"/>
            <w:tcPrChange w:id="476" w:author="Admin" w:date="2024-02-29T14:37:00Z" w16du:dateUtc="2024-02-29T07:37:00Z">
              <w:tcPr>
                <w:tcW w:w="11057" w:type="dxa"/>
                <w:shd w:val="clear" w:color="auto" w:fill="auto"/>
              </w:tcPr>
            </w:tcPrChange>
          </w:tcPr>
          <w:p w14:paraId="581AE340" w14:textId="77777777" w:rsidR="005B2EA4" w:rsidRPr="00652FFD" w:rsidRDefault="005B2EA4" w:rsidP="00BF7A31">
            <w:pPr>
              <w:pStyle w:val="NormalWeb"/>
              <w:spacing w:before="0" w:beforeAutospacing="0" w:after="0" w:afterAutospacing="0" w:line="269" w:lineRule="auto"/>
              <w:jc w:val="both"/>
              <w:rPr>
                <w:b/>
                <w:bCs/>
                <w:i/>
                <w:sz w:val="26"/>
                <w:szCs w:val="26"/>
              </w:rPr>
            </w:pPr>
            <w:r w:rsidRPr="00652FFD">
              <w:rPr>
                <w:i/>
                <w:sz w:val="26"/>
                <w:szCs w:val="26"/>
              </w:rPr>
              <w:t>“Luật này quy định về tố cáo và giải quyết tố cáo đối với hành vi vi phạm pháp luật trong việc thực hiện nhiệm vụ, công vụ và hành vi vi phạm pháp luật khác về quản lý nhà nước trong các lĩnh vực; bảo vệ người tố cáo; trách nhiệm của cơ quan, tổ chức trong việc quản lý công tác giải quyết tố cáo.”</w:t>
            </w:r>
          </w:p>
        </w:tc>
      </w:tr>
      <w:tr w:rsidR="005B2EA4" w:rsidRPr="00652FFD" w14:paraId="6334901B" w14:textId="77777777" w:rsidTr="0048774C">
        <w:tc>
          <w:tcPr>
            <w:tcW w:w="2126" w:type="dxa"/>
            <w:vMerge/>
            <w:shd w:val="clear" w:color="auto" w:fill="auto"/>
            <w:tcPrChange w:id="477" w:author="Admin" w:date="2024-02-29T14:37:00Z" w16du:dateUtc="2024-02-29T07:37:00Z">
              <w:tcPr>
                <w:tcW w:w="2126" w:type="dxa"/>
                <w:vMerge/>
                <w:shd w:val="clear" w:color="auto" w:fill="auto"/>
              </w:tcPr>
            </w:tcPrChange>
          </w:tcPr>
          <w:p w14:paraId="2C45D9CB"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478" w:author="Admin" w:date="2024-02-29T14:37:00Z" w16du:dateUtc="2024-02-29T07:37:00Z">
              <w:tcPr>
                <w:tcW w:w="2269" w:type="dxa"/>
                <w:shd w:val="clear" w:color="auto" w:fill="auto"/>
              </w:tcPr>
            </w:tcPrChange>
          </w:tcPr>
          <w:p w14:paraId="0EC11485" w14:textId="77777777" w:rsidR="005B2EA4" w:rsidRPr="00652FFD" w:rsidRDefault="005B2EA4" w:rsidP="00BF7A31">
            <w:pPr>
              <w:spacing w:line="269" w:lineRule="auto"/>
              <w:jc w:val="center"/>
              <w:rPr>
                <w:sz w:val="26"/>
                <w:szCs w:val="26"/>
                <w:lang w:val="nl-NL"/>
              </w:rPr>
            </w:pPr>
            <w:r w:rsidRPr="00652FFD">
              <w:rPr>
                <w:sz w:val="26"/>
                <w:szCs w:val="26"/>
                <w:lang w:val="nl-NL"/>
              </w:rPr>
              <w:t>Điều 4</w:t>
            </w:r>
          </w:p>
        </w:tc>
        <w:tc>
          <w:tcPr>
            <w:tcW w:w="10773" w:type="dxa"/>
            <w:shd w:val="clear" w:color="auto" w:fill="auto"/>
            <w:tcPrChange w:id="479" w:author="Admin" w:date="2024-02-29T14:37:00Z" w16du:dateUtc="2024-02-29T07:37:00Z">
              <w:tcPr>
                <w:tcW w:w="11057" w:type="dxa"/>
                <w:shd w:val="clear" w:color="auto" w:fill="auto"/>
              </w:tcPr>
            </w:tcPrChange>
          </w:tcPr>
          <w:p w14:paraId="203CE8A4" w14:textId="77777777" w:rsidR="005B2EA4" w:rsidRPr="00652FFD" w:rsidRDefault="005B2EA4" w:rsidP="00BF7A31">
            <w:pPr>
              <w:pStyle w:val="NormalWeb"/>
              <w:shd w:val="clear" w:color="auto" w:fill="FFFFFF"/>
              <w:spacing w:before="0" w:beforeAutospacing="0" w:after="0" w:afterAutospacing="0" w:line="269" w:lineRule="auto"/>
              <w:rPr>
                <w:i/>
                <w:sz w:val="26"/>
                <w:szCs w:val="26"/>
              </w:rPr>
            </w:pPr>
            <w:r w:rsidRPr="00652FFD">
              <w:rPr>
                <w:i/>
                <w:sz w:val="26"/>
                <w:szCs w:val="26"/>
              </w:rPr>
              <w:t>“1. Việc giải quyết tố cáo phải kịp thời, chính xác, khách quan, đúng thẩm quyền, trình tự, thủ tục và thời hạn theo quy định của pháp luật.</w:t>
            </w:r>
          </w:p>
          <w:p w14:paraId="5BB5A981" w14:textId="77777777" w:rsidR="005B2EA4" w:rsidRPr="00652FFD" w:rsidRDefault="005B2EA4" w:rsidP="00BF7A31">
            <w:pPr>
              <w:pStyle w:val="NormalWeb"/>
              <w:shd w:val="clear" w:color="auto" w:fill="FFFFFF"/>
              <w:spacing w:before="0" w:beforeAutospacing="0" w:after="0" w:afterAutospacing="0" w:line="269" w:lineRule="auto"/>
              <w:rPr>
                <w:rFonts w:ascii="Arial" w:hAnsi="Arial" w:cs="Arial"/>
                <w:color w:val="000000"/>
                <w:sz w:val="26"/>
                <w:szCs w:val="26"/>
              </w:rPr>
            </w:pPr>
            <w:r w:rsidRPr="00652FFD">
              <w:rPr>
                <w:i/>
                <w:sz w:val="26"/>
                <w:szCs w:val="26"/>
              </w:rPr>
              <w:t>2. Việc giải quyết tố cáo phải bảo đảm an toàn cho người tố cáo; bảo đảm quyền và lợi ích hợp pháp của người bị tố cáo trong quá trình giải quyết tố cáo.”</w:t>
            </w:r>
          </w:p>
        </w:tc>
      </w:tr>
      <w:tr w:rsidR="005B2EA4" w:rsidRPr="00652FFD" w14:paraId="5885423B" w14:textId="77777777" w:rsidTr="0048774C">
        <w:tc>
          <w:tcPr>
            <w:tcW w:w="2126" w:type="dxa"/>
            <w:vMerge/>
            <w:shd w:val="clear" w:color="auto" w:fill="auto"/>
            <w:tcPrChange w:id="480" w:author="Admin" w:date="2024-02-29T14:37:00Z" w16du:dateUtc="2024-02-29T07:37:00Z">
              <w:tcPr>
                <w:tcW w:w="2126" w:type="dxa"/>
                <w:vMerge/>
                <w:shd w:val="clear" w:color="auto" w:fill="auto"/>
              </w:tcPr>
            </w:tcPrChange>
          </w:tcPr>
          <w:p w14:paraId="72893844"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481" w:author="Admin" w:date="2024-02-29T14:37:00Z" w16du:dateUtc="2024-02-29T07:37:00Z">
              <w:tcPr>
                <w:tcW w:w="2269" w:type="dxa"/>
                <w:shd w:val="clear" w:color="auto" w:fill="auto"/>
              </w:tcPr>
            </w:tcPrChange>
          </w:tcPr>
          <w:p w14:paraId="15408E74" w14:textId="77777777" w:rsidR="005B2EA4" w:rsidRPr="00652FFD" w:rsidRDefault="005B2EA4" w:rsidP="00BF7A31">
            <w:pPr>
              <w:spacing w:line="269" w:lineRule="auto"/>
              <w:jc w:val="center"/>
              <w:rPr>
                <w:sz w:val="26"/>
                <w:szCs w:val="26"/>
                <w:lang w:val="nl-NL"/>
              </w:rPr>
            </w:pPr>
            <w:r w:rsidRPr="00652FFD">
              <w:rPr>
                <w:sz w:val="26"/>
                <w:szCs w:val="26"/>
                <w:lang w:val="nl-NL"/>
              </w:rPr>
              <w:t>Điều 5</w:t>
            </w:r>
          </w:p>
        </w:tc>
        <w:tc>
          <w:tcPr>
            <w:tcW w:w="10773" w:type="dxa"/>
            <w:shd w:val="clear" w:color="auto" w:fill="auto"/>
            <w:tcPrChange w:id="482" w:author="Admin" w:date="2024-02-29T14:37:00Z" w16du:dateUtc="2024-02-29T07:37:00Z">
              <w:tcPr>
                <w:tcW w:w="11057" w:type="dxa"/>
                <w:shd w:val="clear" w:color="auto" w:fill="auto"/>
              </w:tcPr>
            </w:tcPrChange>
          </w:tcPr>
          <w:p w14:paraId="68A5B475" w14:textId="77777777" w:rsidR="005B2EA4" w:rsidRPr="00652FFD" w:rsidRDefault="005B2EA4" w:rsidP="00BF7A31">
            <w:pPr>
              <w:pStyle w:val="NormalWeb"/>
              <w:shd w:val="clear" w:color="auto" w:fill="FFFFFF"/>
              <w:spacing w:before="0" w:beforeAutospacing="0" w:after="0" w:afterAutospacing="0" w:line="269" w:lineRule="auto"/>
              <w:rPr>
                <w:i/>
                <w:sz w:val="26"/>
                <w:szCs w:val="26"/>
              </w:rPr>
            </w:pPr>
            <w:r w:rsidRPr="00652FFD">
              <w:rPr>
                <w:i/>
                <w:sz w:val="26"/>
                <w:szCs w:val="26"/>
              </w:rPr>
              <w:t>“1. Cơ quan, tổ chức, cá nhân có thẩm quyền, trong phạm vi nhiệm vụ, quyền hạn của mình, có trách nhiệm sau đây:</w:t>
            </w:r>
          </w:p>
          <w:p w14:paraId="3808CED0" w14:textId="77777777" w:rsidR="005B2EA4" w:rsidRPr="00652FFD" w:rsidRDefault="005B2EA4" w:rsidP="00BF7A31">
            <w:pPr>
              <w:pStyle w:val="NormalWeb"/>
              <w:shd w:val="clear" w:color="auto" w:fill="FFFFFF"/>
              <w:spacing w:before="0" w:beforeAutospacing="0" w:after="0" w:afterAutospacing="0" w:line="269" w:lineRule="auto"/>
              <w:rPr>
                <w:i/>
                <w:sz w:val="26"/>
                <w:szCs w:val="26"/>
              </w:rPr>
            </w:pPr>
            <w:r w:rsidRPr="00652FFD">
              <w:rPr>
                <w:i/>
                <w:sz w:val="26"/>
                <w:szCs w:val="26"/>
              </w:rPr>
              <w:t>a) Tổ chức việc tiếp nhận và giải quyết tố cáo theo đúng quy định của pháp luật; áp dụng biện pháp cần thiết nhằm ngăn chặn thiệt hại có thể xảy ra; bảo đảm an toàn cho người tố cáo; xử lý nghiêm minh người có hành vi vi phạm pháp luật và chịu trách nhiệm trước pháp luật về quyết định của mình;</w:t>
            </w:r>
          </w:p>
          <w:p w14:paraId="44F2C107" w14:textId="77777777" w:rsidR="005B2EA4" w:rsidRPr="00652FFD" w:rsidRDefault="005B2EA4" w:rsidP="00BF7A31">
            <w:pPr>
              <w:pStyle w:val="NormalWeb"/>
              <w:shd w:val="clear" w:color="auto" w:fill="FFFFFF"/>
              <w:spacing w:before="0" w:beforeAutospacing="0" w:after="0" w:afterAutospacing="0" w:line="269" w:lineRule="auto"/>
              <w:rPr>
                <w:i/>
                <w:sz w:val="26"/>
                <w:szCs w:val="26"/>
              </w:rPr>
            </w:pPr>
            <w:r w:rsidRPr="00652FFD">
              <w:rPr>
                <w:i/>
                <w:sz w:val="26"/>
                <w:szCs w:val="26"/>
              </w:rPr>
              <w:t>b) Bảo đảm quyền và lợi ích hợp pháp của người bị tố cáo khi chưa có kết luận nội dung tố cáo của người giải quyết tố cáo.</w:t>
            </w:r>
          </w:p>
          <w:p w14:paraId="2FE3FD9D" w14:textId="77777777" w:rsidR="005B2EA4" w:rsidRPr="00652FFD" w:rsidRDefault="005B2EA4" w:rsidP="00BF7A31">
            <w:pPr>
              <w:pStyle w:val="NormalWeb"/>
              <w:shd w:val="clear" w:color="auto" w:fill="FFFFFF"/>
              <w:spacing w:before="0" w:beforeAutospacing="0" w:after="0" w:afterAutospacing="0" w:line="269" w:lineRule="auto"/>
              <w:rPr>
                <w:i/>
                <w:sz w:val="26"/>
                <w:szCs w:val="26"/>
              </w:rPr>
            </w:pPr>
            <w:r w:rsidRPr="00652FFD">
              <w:rPr>
                <w:i/>
                <w:sz w:val="26"/>
                <w:szCs w:val="26"/>
              </w:rPr>
              <w:t>2. Cơ quan, tổ chức, cá nhân có thẩm quyền trong việc tiếp nhận, giải quyết tố cáo mà không tiếp nhận, không giải quyết tố cáo theo đúng quy định của pháp luật, thiếu trách nhiệm trong việc tiếp nhận, giải quyết tố cáo hoặc giải quyết tố cáo trái pháp luật thì phải bị xử lý nghiêm minh; nếu gây thiệt hại thì phải bồi thường, bồi hoàn theo quy định của pháp luật.”</w:t>
            </w:r>
          </w:p>
        </w:tc>
      </w:tr>
      <w:tr w:rsidR="005B2EA4" w:rsidRPr="00652FFD" w14:paraId="020161F1" w14:textId="77777777" w:rsidTr="0048774C">
        <w:tc>
          <w:tcPr>
            <w:tcW w:w="2126" w:type="dxa"/>
            <w:vMerge/>
            <w:shd w:val="clear" w:color="auto" w:fill="auto"/>
            <w:tcPrChange w:id="483" w:author="Admin" w:date="2024-02-29T14:37:00Z" w16du:dateUtc="2024-02-29T07:37:00Z">
              <w:tcPr>
                <w:tcW w:w="2126" w:type="dxa"/>
                <w:vMerge/>
                <w:shd w:val="clear" w:color="auto" w:fill="auto"/>
              </w:tcPr>
            </w:tcPrChange>
          </w:tcPr>
          <w:p w14:paraId="0B4AB53E"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484" w:author="Admin" w:date="2024-02-29T14:37:00Z" w16du:dateUtc="2024-02-29T07:37:00Z">
              <w:tcPr>
                <w:tcW w:w="2269" w:type="dxa"/>
                <w:shd w:val="clear" w:color="auto" w:fill="auto"/>
              </w:tcPr>
            </w:tcPrChange>
          </w:tcPr>
          <w:p w14:paraId="4C17BCE7" w14:textId="77777777" w:rsidR="005B2EA4" w:rsidRPr="00652FFD" w:rsidRDefault="005B2EA4" w:rsidP="00BF7A31">
            <w:pPr>
              <w:pStyle w:val="NormalWeb"/>
              <w:spacing w:before="0" w:beforeAutospacing="0" w:after="0" w:afterAutospacing="0" w:line="269" w:lineRule="auto"/>
              <w:jc w:val="center"/>
              <w:rPr>
                <w:sz w:val="26"/>
                <w:szCs w:val="26"/>
              </w:rPr>
            </w:pPr>
            <w:r w:rsidRPr="00652FFD">
              <w:rPr>
                <w:bCs/>
                <w:sz w:val="26"/>
                <w:szCs w:val="26"/>
                <w:lang w:val="vi-VN"/>
              </w:rPr>
              <w:t>Điều 8</w:t>
            </w:r>
          </w:p>
          <w:p w14:paraId="45B6B84B" w14:textId="77777777" w:rsidR="005B2EA4" w:rsidRPr="00652FFD" w:rsidRDefault="005B2EA4" w:rsidP="00BF7A31">
            <w:pPr>
              <w:spacing w:line="269" w:lineRule="auto"/>
              <w:jc w:val="center"/>
              <w:rPr>
                <w:sz w:val="26"/>
                <w:szCs w:val="26"/>
              </w:rPr>
            </w:pPr>
          </w:p>
        </w:tc>
        <w:tc>
          <w:tcPr>
            <w:tcW w:w="10773" w:type="dxa"/>
            <w:shd w:val="clear" w:color="auto" w:fill="auto"/>
            <w:tcPrChange w:id="485" w:author="Admin" w:date="2024-02-29T14:37:00Z" w16du:dateUtc="2024-02-29T07:37:00Z">
              <w:tcPr>
                <w:tcW w:w="11057" w:type="dxa"/>
                <w:shd w:val="clear" w:color="auto" w:fill="auto"/>
              </w:tcPr>
            </w:tcPrChange>
          </w:tcPr>
          <w:p w14:paraId="0DC8EEF0" w14:textId="77777777" w:rsidR="005B2EA4" w:rsidRPr="00652FFD" w:rsidRDefault="005B2EA4" w:rsidP="00BF7A31">
            <w:pPr>
              <w:spacing w:line="269" w:lineRule="auto"/>
              <w:jc w:val="both"/>
              <w:rPr>
                <w:i/>
                <w:sz w:val="26"/>
                <w:szCs w:val="26"/>
              </w:rPr>
            </w:pPr>
            <w:r w:rsidRPr="00652FFD">
              <w:rPr>
                <w:i/>
                <w:sz w:val="26"/>
                <w:szCs w:val="26"/>
              </w:rPr>
              <w:t>1. Cản trở, gây khó khăn, phiền hà cho người tố cáo.</w:t>
            </w:r>
          </w:p>
          <w:p w14:paraId="708330EC" w14:textId="77777777" w:rsidR="005B2EA4" w:rsidRPr="00652FFD" w:rsidRDefault="005B2EA4" w:rsidP="00BF7A31">
            <w:pPr>
              <w:spacing w:line="269" w:lineRule="auto"/>
              <w:jc w:val="both"/>
              <w:rPr>
                <w:i/>
                <w:sz w:val="26"/>
                <w:szCs w:val="26"/>
              </w:rPr>
            </w:pPr>
            <w:r w:rsidRPr="00652FFD">
              <w:rPr>
                <w:i/>
                <w:sz w:val="26"/>
                <w:szCs w:val="26"/>
              </w:rPr>
              <w:t>2. Thiếu trách nhiệm, phân biệt đối xử trong việc giải quyết tố cáo.</w:t>
            </w:r>
          </w:p>
          <w:p w14:paraId="73F8AF5D" w14:textId="77777777" w:rsidR="005B2EA4" w:rsidRPr="00652FFD" w:rsidRDefault="005B2EA4" w:rsidP="00BF7A31">
            <w:pPr>
              <w:spacing w:line="269" w:lineRule="auto"/>
              <w:jc w:val="both"/>
              <w:rPr>
                <w:i/>
                <w:sz w:val="26"/>
                <w:szCs w:val="26"/>
              </w:rPr>
            </w:pPr>
            <w:r w:rsidRPr="00652FFD">
              <w:rPr>
                <w:i/>
                <w:sz w:val="26"/>
                <w:szCs w:val="26"/>
              </w:rPr>
              <w:t>3. Tiết lộ họ tên, địa chỉ, bút tích của người tố cáo và thông tin khác làm lộ danh tính của người tố cáo.</w:t>
            </w:r>
          </w:p>
          <w:p w14:paraId="266C76B3" w14:textId="77777777" w:rsidR="005B2EA4" w:rsidRPr="00652FFD" w:rsidRDefault="005B2EA4" w:rsidP="00BF7A31">
            <w:pPr>
              <w:spacing w:line="269" w:lineRule="auto"/>
              <w:jc w:val="both"/>
              <w:rPr>
                <w:i/>
                <w:sz w:val="26"/>
                <w:szCs w:val="26"/>
              </w:rPr>
            </w:pPr>
            <w:r w:rsidRPr="00652FFD">
              <w:rPr>
                <w:i/>
                <w:sz w:val="26"/>
                <w:szCs w:val="26"/>
              </w:rPr>
              <w:t>5. Không giải quyết hoặc cố ý giải quyết tố cáo trái pháp luật; lợi dụng chức vụ, quyền hạn trong việc giải quyết tố cáo để thực hiện hành vi trái pháp luật, sách nhiễu, gây phiền hà cho người tố cáo, người bị tố cáo.</w:t>
            </w:r>
          </w:p>
          <w:p w14:paraId="2A128ADE" w14:textId="77777777" w:rsidR="005B2EA4" w:rsidRPr="00652FFD" w:rsidRDefault="005B2EA4" w:rsidP="00BF7A31">
            <w:pPr>
              <w:spacing w:line="269" w:lineRule="auto"/>
              <w:jc w:val="both"/>
              <w:rPr>
                <w:i/>
                <w:sz w:val="26"/>
                <w:szCs w:val="26"/>
              </w:rPr>
            </w:pPr>
            <w:r w:rsidRPr="00652FFD">
              <w:rPr>
                <w:i/>
                <w:sz w:val="26"/>
                <w:szCs w:val="26"/>
              </w:rPr>
              <w:t>6. Không thực hiện hoặc thực hiện không đầy đủ trách nhiệm bảo vệ người tố cáo.</w:t>
            </w:r>
          </w:p>
          <w:p w14:paraId="24663853" w14:textId="77777777" w:rsidR="005B2EA4" w:rsidRPr="00652FFD" w:rsidRDefault="005B2EA4" w:rsidP="00BF7A31">
            <w:pPr>
              <w:spacing w:line="269" w:lineRule="auto"/>
              <w:jc w:val="both"/>
              <w:rPr>
                <w:i/>
                <w:sz w:val="26"/>
                <w:szCs w:val="26"/>
              </w:rPr>
            </w:pPr>
            <w:r w:rsidRPr="00652FFD">
              <w:rPr>
                <w:i/>
                <w:sz w:val="26"/>
                <w:szCs w:val="26"/>
              </w:rPr>
              <w:t>7. Can thiệp trái pháp luật, cản trở việc giải quyết tố cáo.</w:t>
            </w:r>
          </w:p>
          <w:p w14:paraId="008B7B2F" w14:textId="77777777" w:rsidR="005B2EA4" w:rsidRPr="00652FFD" w:rsidRDefault="005B2EA4" w:rsidP="00BF7A31">
            <w:pPr>
              <w:spacing w:line="269" w:lineRule="auto"/>
              <w:jc w:val="both"/>
            </w:pPr>
            <w:r w:rsidRPr="00652FFD">
              <w:rPr>
                <w:i/>
                <w:sz w:val="26"/>
                <w:szCs w:val="26"/>
              </w:rPr>
              <w:lastRenderedPageBreak/>
              <w:t>8. Đe dọa, mua chuộc, trả thù, trù dập, xúc phạm người tố cáo.</w:t>
            </w:r>
            <w:r w:rsidRPr="00652FFD">
              <w:t>”</w:t>
            </w:r>
          </w:p>
        </w:tc>
      </w:tr>
      <w:tr w:rsidR="005B2EA4" w:rsidRPr="00652FFD" w14:paraId="64B862A4" w14:textId="77777777" w:rsidTr="0048774C">
        <w:tc>
          <w:tcPr>
            <w:tcW w:w="2126" w:type="dxa"/>
            <w:vMerge/>
            <w:shd w:val="clear" w:color="auto" w:fill="auto"/>
            <w:tcPrChange w:id="486" w:author="Admin" w:date="2024-02-29T14:37:00Z" w16du:dateUtc="2024-02-29T07:37:00Z">
              <w:tcPr>
                <w:tcW w:w="2126" w:type="dxa"/>
                <w:vMerge/>
                <w:shd w:val="clear" w:color="auto" w:fill="auto"/>
              </w:tcPr>
            </w:tcPrChange>
          </w:tcPr>
          <w:p w14:paraId="0A16FFF2"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487" w:author="Admin" w:date="2024-02-29T14:37:00Z" w16du:dateUtc="2024-02-29T07:37:00Z">
              <w:tcPr>
                <w:tcW w:w="2269" w:type="dxa"/>
                <w:shd w:val="clear" w:color="auto" w:fill="auto"/>
              </w:tcPr>
            </w:tcPrChange>
          </w:tcPr>
          <w:p w14:paraId="2F659807" w14:textId="77777777" w:rsidR="005B2EA4" w:rsidRPr="00652FFD" w:rsidRDefault="005B2EA4" w:rsidP="00BF7A31">
            <w:pPr>
              <w:spacing w:line="269" w:lineRule="auto"/>
              <w:jc w:val="center"/>
              <w:rPr>
                <w:i/>
                <w:sz w:val="26"/>
                <w:szCs w:val="26"/>
              </w:rPr>
            </w:pPr>
            <w:r w:rsidRPr="00652FFD">
              <w:rPr>
                <w:i/>
                <w:sz w:val="26"/>
                <w:szCs w:val="26"/>
              </w:rPr>
              <w:t>Khoản 1 Điều 9</w:t>
            </w:r>
          </w:p>
        </w:tc>
        <w:tc>
          <w:tcPr>
            <w:tcW w:w="10773" w:type="dxa"/>
            <w:shd w:val="clear" w:color="auto" w:fill="auto"/>
            <w:tcPrChange w:id="488" w:author="Admin" w:date="2024-02-29T14:37:00Z" w16du:dateUtc="2024-02-29T07:37:00Z">
              <w:tcPr>
                <w:tcW w:w="11057" w:type="dxa"/>
                <w:shd w:val="clear" w:color="auto" w:fill="auto"/>
              </w:tcPr>
            </w:tcPrChange>
          </w:tcPr>
          <w:p w14:paraId="67861D14" w14:textId="77777777" w:rsidR="005B2EA4" w:rsidRPr="00652FFD" w:rsidRDefault="005B2EA4" w:rsidP="00BF7A31">
            <w:pPr>
              <w:pStyle w:val="NormalWeb"/>
              <w:shd w:val="clear" w:color="auto" w:fill="FFFFFF"/>
              <w:spacing w:before="0" w:beforeAutospacing="0" w:after="0" w:afterAutospacing="0" w:line="269" w:lineRule="auto"/>
              <w:rPr>
                <w:i/>
                <w:sz w:val="26"/>
                <w:szCs w:val="26"/>
              </w:rPr>
            </w:pPr>
            <w:r w:rsidRPr="00652FFD">
              <w:rPr>
                <w:i/>
                <w:sz w:val="26"/>
                <w:szCs w:val="26"/>
              </w:rPr>
              <w:t>“1. Người tố cáo có các quyền sau đây:</w:t>
            </w:r>
          </w:p>
          <w:p w14:paraId="1F167583" w14:textId="77777777" w:rsidR="005B2EA4" w:rsidRPr="00652FFD" w:rsidRDefault="005B2EA4" w:rsidP="00BF7A31">
            <w:pPr>
              <w:shd w:val="clear" w:color="auto" w:fill="FFFFFF"/>
              <w:spacing w:line="269" w:lineRule="auto"/>
              <w:rPr>
                <w:i/>
                <w:sz w:val="26"/>
                <w:szCs w:val="26"/>
              </w:rPr>
            </w:pPr>
            <w:r w:rsidRPr="00652FFD">
              <w:rPr>
                <w:i/>
                <w:sz w:val="26"/>
                <w:szCs w:val="26"/>
              </w:rPr>
              <w:t>b) Được bảo đảm bí mật họ tên, địa chỉ, bút tích và thông tin cá nhân khác;</w:t>
            </w:r>
          </w:p>
          <w:p w14:paraId="3BA6F5FC" w14:textId="77777777" w:rsidR="005B2EA4" w:rsidRPr="00652FFD" w:rsidRDefault="005B2EA4" w:rsidP="00BF7A31">
            <w:pPr>
              <w:shd w:val="clear" w:color="auto" w:fill="FFFFFF"/>
              <w:spacing w:line="269" w:lineRule="auto"/>
              <w:rPr>
                <w:i/>
                <w:sz w:val="26"/>
                <w:szCs w:val="26"/>
              </w:rPr>
            </w:pPr>
            <w:r w:rsidRPr="00652FFD">
              <w:rPr>
                <w:i/>
                <w:sz w:val="26"/>
                <w:szCs w:val="26"/>
              </w:rPr>
              <w:t>e) Đề nghị cơ quan, tổ chức, cá nhân có thẩm quyền áp dụng các biện pháp bảo vệ người tố cáo;</w:t>
            </w:r>
          </w:p>
          <w:p w14:paraId="0F37A4C2" w14:textId="77777777" w:rsidR="005B2EA4" w:rsidRPr="00652FFD" w:rsidRDefault="005B2EA4" w:rsidP="00BF7A31">
            <w:pPr>
              <w:shd w:val="clear" w:color="auto" w:fill="FFFFFF"/>
              <w:spacing w:line="269" w:lineRule="auto"/>
              <w:rPr>
                <w:i/>
                <w:sz w:val="26"/>
                <w:szCs w:val="26"/>
              </w:rPr>
            </w:pPr>
            <w:r w:rsidRPr="00652FFD">
              <w:rPr>
                <w:i/>
                <w:sz w:val="26"/>
                <w:szCs w:val="26"/>
              </w:rPr>
              <w:t>g) Được khen thưởng, bồi thường thiệt hại theo quy định của pháp luật.”</w:t>
            </w:r>
          </w:p>
        </w:tc>
      </w:tr>
      <w:tr w:rsidR="005B2EA4" w:rsidRPr="00652FFD" w14:paraId="206881B5" w14:textId="77777777" w:rsidTr="0048774C">
        <w:tc>
          <w:tcPr>
            <w:tcW w:w="2126" w:type="dxa"/>
            <w:shd w:val="clear" w:color="auto" w:fill="auto"/>
            <w:tcPrChange w:id="489" w:author="Admin" w:date="2024-02-29T14:37:00Z" w16du:dateUtc="2024-02-29T07:37:00Z">
              <w:tcPr>
                <w:tcW w:w="2126" w:type="dxa"/>
                <w:shd w:val="clear" w:color="auto" w:fill="auto"/>
              </w:tcPr>
            </w:tcPrChange>
          </w:tcPr>
          <w:p w14:paraId="10AD2850" w14:textId="3F322DAC" w:rsidR="005B2EA4" w:rsidRPr="005B2EA4" w:rsidRDefault="005B2EA4" w:rsidP="005B2EA4">
            <w:pPr>
              <w:spacing w:line="269" w:lineRule="auto"/>
              <w:jc w:val="center"/>
              <w:rPr>
                <w:b/>
                <w:sz w:val="26"/>
                <w:szCs w:val="26"/>
                <w:lang w:val="nl-NL"/>
              </w:rPr>
            </w:pPr>
            <w:r w:rsidRPr="005B2EA4">
              <w:rPr>
                <w:b/>
                <w:sz w:val="26"/>
                <w:szCs w:val="26"/>
                <w:lang w:val="nl-NL"/>
              </w:rPr>
              <w:t>10. Luật Tổ chức Quốc hội năm 2014</w:t>
            </w:r>
            <w:ins w:id="490" w:author="Admin" w:date="2024-02-29T11:39:00Z" w16du:dateUtc="2024-02-29T04:39:00Z">
              <w:r w:rsidR="009068DE">
                <w:rPr>
                  <w:b/>
                  <w:sz w:val="26"/>
                  <w:szCs w:val="26"/>
                  <w:lang w:val="nl-NL"/>
                </w:rPr>
                <w:t>, sửa đổi 2020</w:t>
              </w:r>
            </w:ins>
          </w:p>
        </w:tc>
        <w:tc>
          <w:tcPr>
            <w:tcW w:w="2269" w:type="dxa"/>
            <w:shd w:val="clear" w:color="auto" w:fill="auto"/>
            <w:tcPrChange w:id="491" w:author="Admin" w:date="2024-02-29T14:37:00Z" w16du:dateUtc="2024-02-29T07:37:00Z">
              <w:tcPr>
                <w:tcW w:w="2269" w:type="dxa"/>
                <w:shd w:val="clear" w:color="auto" w:fill="auto"/>
              </w:tcPr>
            </w:tcPrChange>
          </w:tcPr>
          <w:p w14:paraId="5DF04CC4" w14:textId="77777777" w:rsidR="005B2EA4" w:rsidRPr="00652FFD" w:rsidRDefault="005B2EA4" w:rsidP="00BF7A31">
            <w:pPr>
              <w:spacing w:line="269" w:lineRule="auto"/>
              <w:jc w:val="center"/>
              <w:rPr>
                <w:sz w:val="26"/>
                <w:szCs w:val="26"/>
              </w:rPr>
            </w:pPr>
            <w:r w:rsidRPr="00652FFD">
              <w:rPr>
                <w:sz w:val="26"/>
                <w:szCs w:val="26"/>
              </w:rPr>
              <w:t>Khoản 5 Điều 33</w:t>
            </w:r>
          </w:p>
        </w:tc>
        <w:tc>
          <w:tcPr>
            <w:tcW w:w="10773" w:type="dxa"/>
            <w:shd w:val="clear" w:color="auto" w:fill="auto"/>
            <w:tcPrChange w:id="492" w:author="Admin" w:date="2024-02-29T14:37:00Z" w16du:dateUtc="2024-02-29T07:37:00Z">
              <w:tcPr>
                <w:tcW w:w="11057" w:type="dxa"/>
                <w:shd w:val="clear" w:color="auto" w:fill="auto"/>
              </w:tcPr>
            </w:tcPrChange>
          </w:tcPr>
          <w:p w14:paraId="66BDF4E2" w14:textId="77777777" w:rsidR="005B2EA4" w:rsidRPr="00652FFD" w:rsidRDefault="005B2EA4" w:rsidP="00BF7A31">
            <w:pPr>
              <w:spacing w:line="269" w:lineRule="auto"/>
              <w:jc w:val="both"/>
              <w:rPr>
                <w:i/>
                <w:sz w:val="26"/>
                <w:szCs w:val="26"/>
              </w:rPr>
            </w:pPr>
            <w:r w:rsidRPr="00652FFD">
              <w:rPr>
                <w:i/>
                <w:sz w:val="26"/>
                <w:szCs w:val="26"/>
                <w:shd w:val="clear" w:color="auto" w:fill="FFFFFF"/>
              </w:rPr>
              <w:t>“5. Đại biểu Quốc hội có quyền kiến nghị các cơ quan, tổ chức, cá nhân áp dụng biện pháp cần thiết để thực hiện Hiến pháp, pháp luật, bảo vệ quyền và lợi ích của Nhà nước, quyền con người, quyền và lợi ích hợp pháp của công dân.”</w:t>
            </w:r>
          </w:p>
        </w:tc>
      </w:tr>
      <w:tr w:rsidR="005B2EA4" w:rsidRPr="00652FFD" w14:paraId="41C720A1" w14:textId="77777777" w:rsidTr="0048774C">
        <w:tc>
          <w:tcPr>
            <w:tcW w:w="2126" w:type="dxa"/>
            <w:shd w:val="clear" w:color="auto" w:fill="auto"/>
            <w:tcPrChange w:id="493" w:author="Admin" w:date="2024-02-29T14:37:00Z" w16du:dateUtc="2024-02-29T07:37:00Z">
              <w:tcPr>
                <w:tcW w:w="2126" w:type="dxa"/>
                <w:shd w:val="clear" w:color="auto" w:fill="auto"/>
              </w:tcPr>
            </w:tcPrChange>
          </w:tcPr>
          <w:p w14:paraId="6444BD0A" w14:textId="160B1AF8" w:rsidR="005B2EA4" w:rsidRPr="005B2EA4" w:rsidRDefault="005B2EA4" w:rsidP="005B2EA4">
            <w:pPr>
              <w:spacing w:line="269" w:lineRule="auto"/>
              <w:jc w:val="center"/>
              <w:rPr>
                <w:b/>
                <w:sz w:val="26"/>
                <w:szCs w:val="26"/>
                <w:lang w:val="nl-NL"/>
              </w:rPr>
            </w:pPr>
            <w:r w:rsidRPr="005B2EA4">
              <w:rPr>
                <w:b/>
                <w:sz w:val="26"/>
                <w:szCs w:val="26"/>
                <w:lang w:val="nl-NL"/>
              </w:rPr>
              <w:t>11. Luật Tổ chức Chính phủ năm 2015</w:t>
            </w:r>
            <w:ins w:id="494" w:author="Admin" w:date="2024-02-29T11:40:00Z" w16du:dateUtc="2024-02-29T04:40:00Z">
              <w:r w:rsidR="009068DE">
                <w:rPr>
                  <w:b/>
                  <w:sz w:val="26"/>
                  <w:szCs w:val="26"/>
                  <w:lang w:val="nl-NL"/>
                </w:rPr>
                <w:t>, sửa đổi</w:t>
              </w:r>
            </w:ins>
            <w:ins w:id="495" w:author="Admin" w:date="2024-02-29T11:41:00Z" w16du:dateUtc="2024-02-29T04:41:00Z">
              <w:r w:rsidR="009068DE">
                <w:rPr>
                  <w:b/>
                  <w:sz w:val="26"/>
                  <w:szCs w:val="26"/>
                  <w:lang w:val="nl-NL"/>
                </w:rPr>
                <w:t xml:space="preserve"> năm 2019</w:t>
              </w:r>
            </w:ins>
          </w:p>
        </w:tc>
        <w:tc>
          <w:tcPr>
            <w:tcW w:w="2269" w:type="dxa"/>
            <w:shd w:val="clear" w:color="auto" w:fill="auto"/>
            <w:tcPrChange w:id="496" w:author="Admin" w:date="2024-02-29T14:37:00Z" w16du:dateUtc="2024-02-29T07:37:00Z">
              <w:tcPr>
                <w:tcW w:w="2269" w:type="dxa"/>
                <w:shd w:val="clear" w:color="auto" w:fill="auto"/>
              </w:tcPr>
            </w:tcPrChange>
          </w:tcPr>
          <w:p w14:paraId="3C1522FE" w14:textId="77777777" w:rsidR="005B2EA4" w:rsidRPr="00652FFD" w:rsidRDefault="005B2EA4" w:rsidP="00BF7A31">
            <w:pPr>
              <w:spacing w:line="269" w:lineRule="auto"/>
              <w:jc w:val="center"/>
              <w:rPr>
                <w:sz w:val="26"/>
                <w:szCs w:val="26"/>
              </w:rPr>
            </w:pPr>
            <w:r w:rsidRPr="00652FFD">
              <w:rPr>
                <w:rStyle w:val="Strong"/>
                <w:b w:val="0"/>
                <w:sz w:val="26"/>
                <w:szCs w:val="26"/>
                <w:bdr w:val="none" w:sz="0" w:space="0" w:color="auto" w:frame="1"/>
              </w:rPr>
              <w:t>Điều 21</w:t>
            </w:r>
          </w:p>
        </w:tc>
        <w:tc>
          <w:tcPr>
            <w:tcW w:w="10773" w:type="dxa"/>
            <w:shd w:val="clear" w:color="auto" w:fill="auto"/>
            <w:tcPrChange w:id="497" w:author="Admin" w:date="2024-02-29T14:37:00Z" w16du:dateUtc="2024-02-29T07:37:00Z">
              <w:tcPr>
                <w:tcW w:w="11057" w:type="dxa"/>
                <w:shd w:val="clear" w:color="auto" w:fill="auto"/>
              </w:tcPr>
            </w:tcPrChange>
          </w:tcPr>
          <w:p w14:paraId="11EC3581"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“1. Xây dựng và trình Quốc hội, Ủy ban thường vụ Quốc hội, Chủ tịch nước quyết định các biện pháp bảo vệ quyền và lợi ích của Nhà nước và xã hội, quyền con người, quyền công dân.</w:t>
            </w:r>
          </w:p>
          <w:p w14:paraId="2DCD576D"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2. Quyết định những biện pháp cụ thể để bảo vệ quyền và lợi ích của Nhà nước và xã hội, quyền con người, quyền công dân.</w:t>
            </w:r>
          </w:p>
          <w:p w14:paraId="399FC7F7"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3. Tạo điều kiện cho công dân sử dụng quyền và thực hiện nghĩa vụ theo quy định của Hiến pháp và pháp luật.”</w:t>
            </w:r>
          </w:p>
        </w:tc>
      </w:tr>
      <w:tr w:rsidR="005B2EA4" w:rsidRPr="00652FFD" w14:paraId="51E695F0" w14:textId="77777777" w:rsidTr="0048774C">
        <w:tc>
          <w:tcPr>
            <w:tcW w:w="2126" w:type="dxa"/>
            <w:shd w:val="clear" w:color="auto" w:fill="auto"/>
            <w:tcPrChange w:id="498" w:author="Admin" w:date="2024-02-29T14:37:00Z" w16du:dateUtc="2024-02-29T07:37:00Z">
              <w:tcPr>
                <w:tcW w:w="2126" w:type="dxa"/>
                <w:shd w:val="clear" w:color="auto" w:fill="auto"/>
              </w:tcPr>
            </w:tcPrChange>
          </w:tcPr>
          <w:p w14:paraId="0F3B886C" w14:textId="77777777" w:rsidR="005B2EA4" w:rsidRPr="005B2EA4" w:rsidRDefault="005B2EA4" w:rsidP="005B2EA4">
            <w:pPr>
              <w:spacing w:line="269" w:lineRule="auto"/>
              <w:jc w:val="center"/>
              <w:rPr>
                <w:b/>
                <w:sz w:val="26"/>
                <w:szCs w:val="26"/>
                <w:lang w:val="nl-NL"/>
              </w:rPr>
            </w:pPr>
            <w:r w:rsidRPr="005B2EA4">
              <w:rPr>
                <w:b/>
                <w:sz w:val="26"/>
                <w:szCs w:val="26"/>
                <w:lang w:val="nl-NL"/>
              </w:rPr>
              <w:t>12. Luật Tổ chức Tòa án nhân dân năm 2014</w:t>
            </w:r>
          </w:p>
        </w:tc>
        <w:tc>
          <w:tcPr>
            <w:tcW w:w="2269" w:type="dxa"/>
            <w:shd w:val="clear" w:color="auto" w:fill="auto"/>
            <w:tcPrChange w:id="499" w:author="Admin" w:date="2024-02-29T14:37:00Z" w16du:dateUtc="2024-02-29T07:37:00Z">
              <w:tcPr>
                <w:tcW w:w="2269" w:type="dxa"/>
                <w:shd w:val="clear" w:color="auto" w:fill="auto"/>
              </w:tcPr>
            </w:tcPrChange>
          </w:tcPr>
          <w:p w14:paraId="79ED5918" w14:textId="77777777" w:rsidR="005B2EA4" w:rsidRPr="00652FFD" w:rsidRDefault="005B2EA4" w:rsidP="00BF7A31">
            <w:pPr>
              <w:pStyle w:val="NormalWeb"/>
              <w:spacing w:before="0" w:beforeAutospacing="0" w:after="0" w:afterAutospacing="0" w:line="269" w:lineRule="auto"/>
              <w:jc w:val="center"/>
              <w:textAlignment w:val="baseline"/>
              <w:rPr>
                <w:b/>
                <w:sz w:val="26"/>
                <w:szCs w:val="26"/>
              </w:rPr>
            </w:pPr>
            <w:r w:rsidRPr="00652FFD">
              <w:rPr>
                <w:rStyle w:val="Strong"/>
                <w:b w:val="0"/>
                <w:sz w:val="26"/>
                <w:szCs w:val="26"/>
                <w:bdr w:val="none" w:sz="0" w:space="0" w:color="auto" w:frame="1"/>
              </w:rPr>
              <w:t>Khoản 1 Điều 2</w:t>
            </w:r>
          </w:p>
          <w:p w14:paraId="217FE0F6" w14:textId="77777777" w:rsidR="005B2EA4" w:rsidRPr="00652FFD" w:rsidRDefault="005B2EA4" w:rsidP="00BF7A31">
            <w:pPr>
              <w:pStyle w:val="NormalWeb"/>
              <w:spacing w:before="0" w:beforeAutospacing="0" w:after="0" w:afterAutospacing="0" w:line="269" w:lineRule="auto"/>
              <w:jc w:val="center"/>
              <w:textAlignment w:val="baseline"/>
              <w:rPr>
                <w:rStyle w:val="Strong"/>
                <w:b w:val="0"/>
                <w:sz w:val="26"/>
                <w:szCs w:val="26"/>
                <w:bdr w:val="none" w:sz="0" w:space="0" w:color="auto" w:frame="1"/>
              </w:rPr>
            </w:pPr>
          </w:p>
        </w:tc>
        <w:tc>
          <w:tcPr>
            <w:tcW w:w="10773" w:type="dxa"/>
            <w:shd w:val="clear" w:color="auto" w:fill="auto"/>
            <w:tcPrChange w:id="500" w:author="Admin" w:date="2024-02-29T14:37:00Z" w16du:dateUtc="2024-02-29T07:37:00Z">
              <w:tcPr>
                <w:tcW w:w="11057" w:type="dxa"/>
                <w:shd w:val="clear" w:color="auto" w:fill="auto"/>
              </w:tcPr>
            </w:tcPrChange>
          </w:tcPr>
          <w:p w14:paraId="41E5FEEE"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1. Tòa án nhân dân là cơ quan xét xử của nước Cộng hòa xã hội chủ nghĩa Việt Nam, thực hiện quyền tư pháp.</w:t>
            </w:r>
          </w:p>
          <w:p w14:paraId="2F71C7D4"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Tòa án nhân dân có nhiệm vụ bảo vệ công lý, bảo vệ quyền con người, quyền công dân, bảo vệ chế độ xã hội chủ nghĩa, bảo vệ lợi ích của Nhà nước, quyền và lợi ích hợp pháp của tổ chức, cá nhân.</w:t>
            </w:r>
          </w:p>
          <w:p w14:paraId="3B0BE1EA"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Bằng hoạt động của mình, Tòa án góp phần giáo dục công dân trung thành với Tổ quốc, nghiêm chỉnh chấp hành pháp luật, tôn trọng những quy tắc của cuộc sống xã hội, ý thức đấu tranh phòng, chống tội phạm, các vi phạm pháp luật khác.”</w:t>
            </w:r>
          </w:p>
        </w:tc>
      </w:tr>
      <w:tr w:rsidR="005B2EA4" w:rsidRPr="00652FFD" w14:paraId="5AA294BE" w14:textId="77777777" w:rsidTr="0048774C">
        <w:tc>
          <w:tcPr>
            <w:tcW w:w="2126" w:type="dxa"/>
            <w:shd w:val="clear" w:color="auto" w:fill="auto"/>
            <w:tcPrChange w:id="501" w:author="Admin" w:date="2024-02-29T14:37:00Z" w16du:dateUtc="2024-02-29T07:37:00Z">
              <w:tcPr>
                <w:tcW w:w="2126" w:type="dxa"/>
                <w:shd w:val="clear" w:color="auto" w:fill="auto"/>
              </w:tcPr>
            </w:tcPrChange>
          </w:tcPr>
          <w:p w14:paraId="1613006A" w14:textId="77777777" w:rsidR="005B2EA4" w:rsidRPr="005B2EA4" w:rsidRDefault="005B2EA4" w:rsidP="005B2EA4">
            <w:pPr>
              <w:spacing w:line="269" w:lineRule="auto"/>
              <w:jc w:val="center"/>
              <w:rPr>
                <w:b/>
                <w:sz w:val="26"/>
                <w:szCs w:val="26"/>
                <w:lang w:val="nl-NL"/>
              </w:rPr>
            </w:pPr>
            <w:r w:rsidRPr="005B2EA4">
              <w:rPr>
                <w:b/>
                <w:sz w:val="26"/>
                <w:szCs w:val="26"/>
                <w:lang w:val="nl-NL"/>
              </w:rPr>
              <w:t>13. Luật Tổ chức Viện kiểm sát nhân dân năm 2014</w:t>
            </w:r>
          </w:p>
        </w:tc>
        <w:tc>
          <w:tcPr>
            <w:tcW w:w="2269" w:type="dxa"/>
            <w:shd w:val="clear" w:color="auto" w:fill="auto"/>
            <w:tcPrChange w:id="502" w:author="Admin" w:date="2024-02-29T14:37:00Z" w16du:dateUtc="2024-02-29T07:37:00Z">
              <w:tcPr>
                <w:tcW w:w="2269" w:type="dxa"/>
                <w:shd w:val="clear" w:color="auto" w:fill="auto"/>
              </w:tcPr>
            </w:tcPrChange>
          </w:tcPr>
          <w:p w14:paraId="7203AF62" w14:textId="77777777" w:rsidR="005B2EA4" w:rsidRPr="00652FFD" w:rsidRDefault="005B2EA4" w:rsidP="00BF7A31">
            <w:pPr>
              <w:pStyle w:val="NormalWeb"/>
              <w:spacing w:before="0" w:beforeAutospacing="0" w:after="0" w:afterAutospacing="0" w:line="269" w:lineRule="auto"/>
              <w:jc w:val="center"/>
              <w:textAlignment w:val="baseline"/>
              <w:rPr>
                <w:rStyle w:val="Strong"/>
                <w:b w:val="0"/>
                <w:sz w:val="26"/>
                <w:szCs w:val="26"/>
                <w:bdr w:val="none" w:sz="0" w:space="0" w:color="auto" w:frame="1"/>
              </w:rPr>
            </w:pPr>
            <w:r w:rsidRPr="00652FFD">
              <w:rPr>
                <w:rStyle w:val="Strong"/>
                <w:b w:val="0"/>
                <w:sz w:val="26"/>
                <w:szCs w:val="26"/>
                <w:bdr w:val="none" w:sz="0" w:space="0" w:color="auto" w:frame="1"/>
              </w:rPr>
              <w:t xml:space="preserve">Khoản </w:t>
            </w:r>
            <w:r w:rsidRPr="00BF7A31">
              <w:rPr>
                <w:rStyle w:val="Strong"/>
                <w:b w:val="0"/>
                <w:sz w:val="26"/>
                <w:szCs w:val="26"/>
                <w:bdr w:val="none" w:sz="0" w:space="0" w:color="auto" w:frame="1"/>
              </w:rPr>
              <w:t>2</w:t>
            </w:r>
            <w:r w:rsidRPr="00BF7A31">
              <w:rPr>
                <w:rStyle w:val="Strong"/>
                <w:sz w:val="26"/>
                <w:szCs w:val="26"/>
                <w:bdr w:val="none" w:sz="0" w:space="0" w:color="auto" w:frame="1"/>
              </w:rPr>
              <w:t xml:space="preserve"> </w:t>
            </w:r>
            <w:r w:rsidRPr="00BF7A31">
              <w:rPr>
                <w:bCs/>
                <w:sz w:val="26"/>
                <w:szCs w:val="26"/>
              </w:rPr>
              <w:t>Điều 2.</w:t>
            </w:r>
            <w:r w:rsidRPr="00652FFD">
              <w:rPr>
                <w:b/>
                <w:bCs/>
                <w:sz w:val="26"/>
                <w:szCs w:val="26"/>
              </w:rPr>
              <w:t xml:space="preserve"> </w:t>
            </w:r>
          </w:p>
        </w:tc>
        <w:tc>
          <w:tcPr>
            <w:tcW w:w="10773" w:type="dxa"/>
            <w:shd w:val="clear" w:color="auto" w:fill="auto"/>
            <w:tcPrChange w:id="503" w:author="Admin" w:date="2024-02-29T14:37:00Z" w16du:dateUtc="2024-02-29T07:37:00Z">
              <w:tcPr>
                <w:tcW w:w="11057" w:type="dxa"/>
                <w:shd w:val="clear" w:color="auto" w:fill="auto"/>
              </w:tcPr>
            </w:tcPrChange>
          </w:tcPr>
          <w:p w14:paraId="126C2A61"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“2. Viện kiểm sát nhân dân có nhiệm vụ bảo vệ Hiến pháp và pháp luật, bảo vệ quyền con người, quyền công dân, bảo vệ chế độ xã hội chủ nghĩa, bảo vệ lợi ích của Nhà nước, quyền và lợi ích hợp pháp của tổ chức, cá nhân, góp phần bảo đảm pháp luật được chấp hành nghiêm chỉnh và thống nhất.”</w:t>
            </w:r>
          </w:p>
        </w:tc>
      </w:tr>
      <w:tr w:rsidR="005B2EA4" w:rsidRPr="00652FFD" w14:paraId="57AC7EEA" w14:textId="77777777" w:rsidTr="0048774C">
        <w:tc>
          <w:tcPr>
            <w:tcW w:w="2126" w:type="dxa"/>
            <w:vMerge w:val="restart"/>
            <w:shd w:val="clear" w:color="auto" w:fill="auto"/>
            <w:tcPrChange w:id="504" w:author="Admin" w:date="2024-02-29T14:37:00Z" w16du:dateUtc="2024-02-29T07:37:00Z">
              <w:tcPr>
                <w:tcW w:w="2126" w:type="dxa"/>
                <w:vMerge w:val="restart"/>
                <w:shd w:val="clear" w:color="auto" w:fill="auto"/>
              </w:tcPr>
            </w:tcPrChange>
          </w:tcPr>
          <w:p w14:paraId="2A311E22"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505" w:author="Admin" w:date="2024-02-29T14:37:00Z" w16du:dateUtc="2024-02-29T07:37:00Z">
              <w:tcPr>
                <w:tcW w:w="2269" w:type="dxa"/>
                <w:shd w:val="clear" w:color="auto" w:fill="auto"/>
              </w:tcPr>
            </w:tcPrChange>
          </w:tcPr>
          <w:p w14:paraId="395DC16A" w14:textId="77777777" w:rsidR="005B2EA4" w:rsidRPr="00652FFD" w:rsidRDefault="005B2EA4" w:rsidP="00BF7A31">
            <w:pPr>
              <w:pStyle w:val="NormalWeb"/>
              <w:shd w:val="clear" w:color="auto" w:fill="FFFFFF"/>
              <w:spacing w:before="0" w:beforeAutospacing="0" w:after="0" w:afterAutospacing="0" w:line="269" w:lineRule="auto"/>
              <w:jc w:val="center"/>
              <w:rPr>
                <w:rStyle w:val="Strong"/>
                <w:b w:val="0"/>
                <w:sz w:val="26"/>
                <w:szCs w:val="26"/>
              </w:rPr>
            </w:pPr>
            <w:r w:rsidRPr="00652FFD">
              <w:rPr>
                <w:rStyle w:val="Strong"/>
                <w:b w:val="0"/>
                <w:sz w:val="26"/>
                <w:szCs w:val="26"/>
                <w:bdr w:val="none" w:sz="0" w:space="0" w:color="auto" w:frame="1"/>
              </w:rPr>
              <w:t xml:space="preserve">Điểm b Khoản 2 </w:t>
            </w:r>
            <w:r w:rsidRPr="00BF7A31">
              <w:rPr>
                <w:bCs/>
                <w:sz w:val="26"/>
                <w:szCs w:val="26"/>
              </w:rPr>
              <w:t>Điều 3</w:t>
            </w:r>
          </w:p>
        </w:tc>
        <w:tc>
          <w:tcPr>
            <w:tcW w:w="10773" w:type="dxa"/>
            <w:shd w:val="clear" w:color="auto" w:fill="auto"/>
            <w:tcPrChange w:id="506" w:author="Admin" w:date="2024-02-29T14:37:00Z" w16du:dateUtc="2024-02-29T07:37:00Z">
              <w:tcPr>
                <w:tcW w:w="11057" w:type="dxa"/>
                <w:shd w:val="clear" w:color="auto" w:fill="auto"/>
              </w:tcPr>
            </w:tcPrChange>
          </w:tcPr>
          <w:p w14:paraId="5CD1C8C9"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“2. Viện kiểm sát nhân dân thực hành quyền công tố nhằm bảo đảm:</w:t>
            </w:r>
          </w:p>
          <w:p w14:paraId="7710B995"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b) Không để người nào bị khởi tố, bị bắt, tạm giữ, tạm giam, bị hạn chế quyền con người, quyền công dân trái luật.”</w:t>
            </w:r>
          </w:p>
        </w:tc>
      </w:tr>
      <w:tr w:rsidR="005B2EA4" w:rsidRPr="00652FFD" w14:paraId="2C262C14" w14:textId="77777777" w:rsidTr="0048774C">
        <w:tc>
          <w:tcPr>
            <w:tcW w:w="2126" w:type="dxa"/>
            <w:vMerge/>
            <w:shd w:val="clear" w:color="auto" w:fill="auto"/>
            <w:tcPrChange w:id="507" w:author="Admin" w:date="2024-02-29T14:37:00Z" w16du:dateUtc="2024-02-29T07:37:00Z">
              <w:tcPr>
                <w:tcW w:w="2126" w:type="dxa"/>
                <w:vMerge/>
                <w:shd w:val="clear" w:color="auto" w:fill="auto"/>
              </w:tcPr>
            </w:tcPrChange>
          </w:tcPr>
          <w:p w14:paraId="0F8DC588"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508" w:author="Admin" w:date="2024-02-29T14:37:00Z" w16du:dateUtc="2024-02-29T07:37:00Z">
              <w:tcPr>
                <w:tcW w:w="2269" w:type="dxa"/>
                <w:shd w:val="clear" w:color="auto" w:fill="auto"/>
              </w:tcPr>
            </w:tcPrChange>
          </w:tcPr>
          <w:p w14:paraId="4CDFA2CF" w14:textId="77777777" w:rsidR="005B2EA4" w:rsidRPr="00652FFD" w:rsidRDefault="005B2EA4" w:rsidP="00BF7A31">
            <w:pPr>
              <w:pStyle w:val="NormalWeb"/>
              <w:shd w:val="clear" w:color="auto" w:fill="FFFFFF"/>
              <w:spacing w:before="0" w:beforeAutospacing="0" w:after="0" w:afterAutospacing="0" w:line="269" w:lineRule="auto"/>
              <w:jc w:val="center"/>
              <w:rPr>
                <w:sz w:val="26"/>
                <w:szCs w:val="26"/>
              </w:rPr>
            </w:pPr>
            <w:r w:rsidRPr="00652FFD">
              <w:rPr>
                <w:bCs/>
                <w:sz w:val="26"/>
                <w:szCs w:val="26"/>
              </w:rPr>
              <w:t>Điểm b Khoản 2 Điều 4</w:t>
            </w:r>
          </w:p>
          <w:p w14:paraId="3A75C614" w14:textId="77777777" w:rsidR="005B2EA4" w:rsidRPr="00652FFD" w:rsidRDefault="005B2EA4" w:rsidP="00BF7A31">
            <w:pPr>
              <w:pStyle w:val="NormalWeb"/>
              <w:shd w:val="clear" w:color="auto" w:fill="FFFFFF"/>
              <w:spacing w:before="0" w:beforeAutospacing="0" w:after="0" w:afterAutospacing="0" w:line="269" w:lineRule="auto"/>
              <w:jc w:val="center"/>
              <w:rPr>
                <w:rStyle w:val="Strong"/>
                <w:b w:val="0"/>
                <w:sz w:val="26"/>
                <w:szCs w:val="26"/>
                <w:bdr w:val="none" w:sz="0" w:space="0" w:color="auto" w:frame="1"/>
              </w:rPr>
            </w:pPr>
          </w:p>
        </w:tc>
        <w:tc>
          <w:tcPr>
            <w:tcW w:w="10773" w:type="dxa"/>
            <w:shd w:val="clear" w:color="auto" w:fill="auto"/>
            <w:tcPrChange w:id="509" w:author="Admin" w:date="2024-02-29T14:37:00Z" w16du:dateUtc="2024-02-29T07:37:00Z">
              <w:tcPr>
                <w:tcW w:w="11057" w:type="dxa"/>
                <w:shd w:val="clear" w:color="auto" w:fill="auto"/>
              </w:tcPr>
            </w:tcPrChange>
          </w:tcPr>
          <w:p w14:paraId="533CAFCD"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“2. Viện kiểm sát nhân dân kiểm sát hoạt động tư pháp nhằm bảo đảm:</w:t>
            </w:r>
          </w:p>
          <w:p w14:paraId="5A3130B3"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b) Việc bắt, tạm giữ, tạm giam, thi hành án phạt tù, chế độ tạm giữ, tạm giam, quản lý và giáo dục người chấp hành án phạt tù theo đúng quy định của pháp luật; quyền con người và các quyền, lợi ích </w:t>
            </w:r>
            <w:r w:rsidRPr="00652FFD">
              <w:rPr>
                <w:i/>
                <w:sz w:val="26"/>
                <w:szCs w:val="26"/>
                <w:shd w:val="clear" w:color="auto" w:fill="FFFFFF"/>
              </w:rPr>
              <w:t>hợp pháp</w:t>
            </w:r>
            <w:r w:rsidRPr="00652FFD">
              <w:rPr>
                <w:i/>
                <w:sz w:val="26"/>
                <w:szCs w:val="26"/>
              </w:rPr>
              <w:t> khác của người bị bắt, tạm giữ, tạm giam, người chấp hành án phạt tù không bị luật hạn chế phải được tôn trọng và bảo vệ;”</w:t>
            </w:r>
          </w:p>
        </w:tc>
      </w:tr>
      <w:tr w:rsidR="005B2EA4" w:rsidRPr="00652FFD" w14:paraId="1FD5A469" w14:textId="77777777" w:rsidTr="0048774C">
        <w:tc>
          <w:tcPr>
            <w:tcW w:w="2126" w:type="dxa"/>
            <w:shd w:val="clear" w:color="auto" w:fill="auto"/>
            <w:tcPrChange w:id="510" w:author="Admin" w:date="2024-02-29T14:37:00Z" w16du:dateUtc="2024-02-29T07:37:00Z">
              <w:tcPr>
                <w:tcW w:w="2126" w:type="dxa"/>
                <w:shd w:val="clear" w:color="auto" w:fill="auto"/>
              </w:tcPr>
            </w:tcPrChange>
          </w:tcPr>
          <w:p w14:paraId="4F75C811" w14:textId="20B18C79" w:rsidR="005B2EA4" w:rsidRPr="005B2EA4" w:rsidRDefault="005B2EA4" w:rsidP="00D60D9D">
            <w:pPr>
              <w:spacing w:line="269" w:lineRule="auto"/>
              <w:jc w:val="center"/>
              <w:rPr>
                <w:b/>
                <w:sz w:val="26"/>
                <w:szCs w:val="26"/>
                <w:lang w:val="nl-NL"/>
              </w:rPr>
            </w:pPr>
            <w:r w:rsidRPr="005B2EA4">
              <w:rPr>
                <w:b/>
                <w:sz w:val="26"/>
                <w:szCs w:val="26"/>
                <w:lang w:val="nl-NL"/>
              </w:rPr>
              <w:t xml:space="preserve">14. Luật Công an nhân dân năm </w:t>
            </w:r>
            <w:del w:id="511" w:author="Admin" w:date="2024-02-29T11:43:00Z" w16du:dateUtc="2024-02-29T04:43:00Z">
              <w:r w:rsidRPr="005B2EA4" w:rsidDel="00D60D9D">
                <w:rPr>
                  <w:b/>
                  <w:sz w:val="26"/>
                  <w:szCs w:val="26"/>
                  <w:lang w:val="nl-NL"/>
                </w:rPr>
                <w:delText>2014</w:delText>
              </w:r>
            </w:del>
            <w:ins w:id="512" w:author="Admin" w:date="2024-02-29T11:43:00Z" w16du:dateUtc="2024-02-29T04:43:00Z">
              <w:r w:rsidR="00D60D9D" w:rsidRPr="005B2EA4">
                <w:rPr>
                  <w:b/>
                  <w:sz w:val="26"/>
                  <w:szCs w:val="26"/>
                  <w:lang w:val="nl-NL"/>
                </w:rPr>
                <w:t>201</w:t>
              </w:r>
              <w:r w:rsidR="00D60D9D">
                <w:rPr>
                  <w:b/>
                  <w:sz w:val="26"/>
                  <w:szCs w:val="26"/>
                  <w:lang w:val="nl-NL"/>
                </w:rPr>
                <w:t>8, sửa đổi năm 2023</w:t>
              </w:r>
            </w:ins>
          </w:p>
        </w:tc>
        <w:tc>
          <w:tcPr>
            <w:tcW w:w="2269" w:type="dxa"/>
            <w:shd w:val="clear" w:color="auto" w:fill="auto"/>
            <w:tcPrChange w:id="513" w:author="Admin" w:date="2024-02-29T14:37:00Z" w16du:dateUtc="2024-02-29T07:37:00Z">
              <w:tcPr>
                <w:tcW w:w="2269" w:type="dxa"/>
                <w:shd w:val="clear" w:color="auto" w:fill="auto"/>
              </w:tcPr>
            </w:tcPrChange>
          </w:tcPr>
          <w:p w14:paraId="748914FB" w14:textId="585405EF" w:rsidR="005B2EA4" w:rsidRPr="00652FFD" w:rsidRDefault="005B2EA4" w:rsidP="00BF7A31">
            <w:pPr>
              <w:pStyle w:val="NormalWeb"/>
              <w:spacing w:before="0" w:beforeAutospacing="0" w:after="0" w:afterAutospacing="0" w:line="269" w:lineRule="auto"/>
              <w:jc w:val="center"/>
              <w:textAlignment w:val="baseline"/>
              <w:rPr>
                <w:sz w:val="26"/>
                <w:szCs w:val="26"/>
              </w:rPr>
            </w:pPr>
            <w:r w:rsidRPr="00652FFD">
              <w:rPr>
                <w:rStyle w:val="Strong"/>
                <w:b w:val="0"/>
                <w:sz w:val="26"/>
                <w:szCs w:val="26"/>
                <w:bdr w:val="none" w:sz="0" w:space="0" w:color="auto" w:frame="1"/>
              </w:rPr>
              <w:t>Khoản 2 Điều </w:t>
            </w:r>
            <w:del w:id="514" w:author="Admin" w:date="2024-02-29T11:45:00Z" w16du:dateUtc="2024-02-29T04:45:00Z">
              <w:r w:rsidRPr="00652FFD" w:rsidDel="00D60D9D">
                <w:rPr>
                  <w:rStyle w:val="Strong"/>
                  <w:b w:val="0"/>
                  <w:sz w:val="26"/>
                  <w:szCs w:val="26"/>
                  <w:bdr w:val="none" w:sz="0" w:space="0" w:color="auto" w:frame="1"/>
                </w:rPr>
                <w:delText>15</w:delText>
              </w:r>
            </w:del>
            <w:ins w:id="515" w:author="Admin" w:date="2024-02-29T11:45:00Z" w16du:dateUtc="2024-02-29T04:45:00Z">
              <w:r w:rsidR="00D60D9D" w:rsidRPr="00652FFD">
                <w:rPr>
                  <w:rStyle w:val="Strong"/>
                  <w:b w:val="0"/>
                  <w:sz w:val="26"/>
                  <w:szCs w:val="26"/>
                  <w:bdr w:val="none" w:sz="0" w:space="0" w:color="auto" w:frame="1"/>
                </w:rPr>
                <w:t>1</w:t>
              </w:r>
              <w:r w:rsidR="00D60D9D">
                <w:rPr>
                  <w:rStyle w:val="Strong"/>
                  <w:b w:val="0"/>
                  <w:sz w:val="26"/>
                  <w:szCs w:val="26"/>
                  <w:bdr w:val="none" w:sz="0" w:space="0" w:color="auto" w:frame="1"/>
                </w:rPr>
                <w:t>6</w:t>
              </w:r>
            </w:ins>
          </w:p>
          <w:p w14:paraId="49F6D519"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p>
        </w:tc>
        <w:tc>
          <w:tcPr>
            <w:tcW w:w="10773" w:type="dxa"/>
            <w:shd w:val="clear" w:color="auto" w:fill="auto"/>
            <w:tcPrChange w:id="516" w:author="Admin" w:date="2024-02-29T14:37:00Z" w16du:dateUtc="2024-02-29T07:37:00Z">
              <w:tcPr>
                <w:tcW w:w="11057" w:type="dxa"/>
                <w:shd w:val="clear" w:color="auto" w:fill="auto"/>
              </w:tcPr>
            </w:tcPrChange>
          </w:tcPr>
          <w:p w14:paraId="1D59F9EC" w14:textId="780597FA"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 xml:space="preserve">“2. </w:t>
            </w:r>
            <w:ins w:id="517" w:author="Admin" w:date="2024-02-29T11:46:00Z" w16du:dateUtc="2024-02-29T04:46:00Z">
              <w:r w:rsidR="00D60D9D" w:rsidRPr="00D60D9D">
                <w:rPr>
                  <w:i/>
                  <w:sz w:val="26"/>
                  <w:szCs w:val="26"/>
                  <w:rPrChange w:id="518" w:author="Admin" w:date="2024-02-29T11:46:00Z" w16du:dateUtc="2024-02-29T04:46:00Z">
                    <w:rPr>
                      <w:rFonts w:ascii="Arial" w:hAnsi="Arial" w:cs="Arial"/>
                      <w:color w:val="000000"/>
                      <w:sz w:val="18"/>
                      <w:szCs w:val="18"/>
                      <w:shd w:val="clear" w:color="auto" w:fill="FFFFFF"/>
                    </w:rPr>
                  </w:rPrChange>
                </w:rPr>
                <w:t>Chủ động phòng ngừa, phát hiện, ngăn chặn, đấu tranh làm thất bại âm mưu, hoạt động xâm phạm an ninh quốc gia, loại trừ nguy cơ đe dọa an ninh quốc gia; bảo vệ độc lập, chủ quyền, thống nhất và toàn vẹn lãnh thổ của Tổ quốc; bảo vệ Đảng, Nhà nước, Nhân dân và chế độ xã hội chủ nghĩa; bảo vệ an ninh chính trị, an ninh trong các lĩnh vực tư tưởng - văn hóa, kinh tế, quốc phòng, đối ngoại, thông tin, xã hội, môi trường, khoa học và công nghệ; bảo vệ các lợi ích khác của quốc gia; bảo vệ khối đại đoàn kết toàn dân tộc; bảo vệ tính mạng, sức khỏe, danh dự, nhân phẩm, tài sản, quyền tự do, dân chủ của công dân, quyền và lợi ích hợp pháp của cơ quan, tổ chức, cá nhân.</w:t>
              </w:r>
            </w:ins>
            <w:del w:id="519" w:author="Admin" w:date="2024-02-29T11:46:00Z" w16du:dateUtc="2024-02-29T04:46:00Z">
              <w:r w:rsidRPr="00652FFD" w:rsidDel="00D60D9D">
                <w:rPr>
                  <w:i/>
                  <w:sz w:val="26"/>
                  <w:szCs w:val="26"/>
                </w:rPr>
                <w:delText>Chủ động phòng ngừa, phát hiện, ngăn chặn, đấu tranh làm thất bại âm mưu, hoạt động xâm phạm an ninh quốc gia, loại trừ nguy cơ đe dọa an ninh quốc gia; bảo vệ Đảng, Nhà nước và chế độ xã hội chủ nghĩa, bảo vệ độc lập, chủ quyền, thống nhất và toàn vẹn lãnh thổ của Tổ quốc; bảo vệ an ninh chính trị, an ninh trong các lĩnh vực tư tưởng - văn hóa, kinh tế, quốc phòng, đối ngoại, thông tin, xã hội, môi trường và các lợi ích khác của quốc gia; bảo vệ khối đại đoàn kết toàn dân tộc; bảo vệ tính mạng, sức khỏe, danh dự, nhân phẩm, tài sản, quyền tự do, dân chủ của công dân, quyền và lợi ích hợp pháp của cơ quan, tổ chức, cá nhân</w:delText>
              </w:r>
            </w:del>
            <w:r w:rsidRPr="00652FFD">
              <w:rPr>
                <w:i/>
                <w:sz w:val="26"/>
                <w:szCs w:val="26"/>
              </w:rPr>
              <w:t>.”</w:t>
            </w:r>
          </w:p>
        </w:tc>
      </w:tr>
      <w:tr w:rsidR="005B2EA4" w:rsidRPr="00652FFD" w14:paraId="487181C4" w14:textId="77777777" w:rsidTr="0048774C">
        <w:tc>
          <w:tcPr>
            <w:tcW w:w="2126" w:type="dxa"/>
            <w:shd w:val="clear" w:color="auto" w:fill="auto"/>
            <w:tcPrChange w:id="520" w:author="Admin" w:date="2024-02-29T14:37:00Z" w16du:dateUtc="2024-02-29T07:37:00Z">
              <w:tcPr>
                <w:tcW w:w="2126" w:type="dxa"/>
                <w:shd w:val="clear" w:color="auto" w:fill="auto"/>
              </w:tcPr>
            </w:tcPrChange>
          </w:tcPr>
          <w:p w14:paraId="6211032B" w14:textId="38E238C3" w:rsidR="005B2EA4" w:rsidRPr="005B2EA4" w:rsidRDefault="005B2EA4" w:rsidP="005B2EA4">
            <w:pPr>
              <w:spacing w:line="269" w:lineRule="auto"/>
              <w:jc w:val="center"/>
              <w:rPr>
                <w:b/>
                <w:sz w:val="26"/>
                <w:szCs w:val="26"/>
                <w:lang w:val="nl-NL"/>
              </w:rPr>
            </w:pPr>
            <w:r w:rsidRPr="005B2EA4">
              <w:rPr>
                <w:b/>
                <w:sz w:val="26"/>
                <w:szCs w:val="26"/>
                <w:lang w:val="nl-NL"/>
              </w:rPr>
              <w:t>15. Luật Sĩ quan quân đội nhân dân Việt Nam năm 1999</w:t>
            </w:r>
            <w:ins w:id="521" w:author="Admin" w:date="2024-02-29T11:48:00Z" w16du:dateUtc="2024-02-29T04:48:00Z">
              <w:r w:rsidR="001F6C4A">
                <w:rPr>
                  <w:b/>
                  <w:sz w:val="26"/>
                  <w:szCs w:val="26"/>
                  <w:lang w:val="nl-NL"/>
                </w:rPr>
                <w:t>, sửa đổi năm 2008 và 2014</w:t>
              </w:r>
            </w:ins>
          </w:p>
        </w:tc>
        <w:tc>
          <w:tcPr>
            <w:tcW w:w="2269" w:type="dxa"/>
            <w:shd w:val="clear" w:color="auto" w:fill="auto"/>
            <w:tcPrChange w:id="522" w:author="Admin" w:date="2024-02-29T14:37:00Z" w16du:dateUtc="2024-02-29T07:37:00Z">
              <w:tcPr>
                <w:tcW w:w="2269" w:type="dxa"/>
                <w:shd w:val="clear" w:color="auto" w:fill="auto"/>
              </w:tcPr>
            </w:tcPrChange>
          </w:tcPr>
          <w:p w14:paraId="41B37D36" w14:textId="77777777" w:rsidR="005B2EA4" w:rsidRPr="00652FFD" w:rsidRDefault="005B2EA4" w:rsidP="00BF7A31">
            <w:pPr>
              <w:pStyle w:val="NormalWeb"/>
              <w:shd w:val="clear" w:color="auto" w:fill="FFFFFF"/>
              <w:spacing w:before="0" w:beforeAutospacing="0" w:after="0" w:afterAutospacing="0" w:line="269" w:lineRule="auto"/>
              <w:jc w:val="center"/>
              <w:rPr>
                <w:sz w:val="26"/>
                <w:szCs w:val="26"/>
              </w:rPr>
            </w:pPr>
            <w:r w:rsidRPr="00652FFD">
              <w:rPr>
                <w:bCs/>
                <w:sz w:val="26"/>
                <w:szCs w:val="26"/>
              </w:rPr>
              <w:t>Khoản 1 Điều 26</w:t>
            </w:r>
          </w:p>
          <w:p w14:paraId="1DD74C5F" w14:textId="77777777" w:rsidR="005B2EA4" w:rsidRPr="00652FFD" w:rsidRDefault="005B2EA4" w:rsidP="00BF7A31">
            <w:pPr>
              <w:pStyle w:val="NormalWeb"/>
              <w:spacing w:before="0" w:beforeAutospacing="0" w:after="0" w:afterAutospacing="0" w:line="269" w:lineRule="auto"/>
              <w:jc w:val="center"/>
              <w:textAlignment w:val="baseline"/>
              <w:rPr>
                <w:rStyle w:val="Strong"/>
                <w:b w:val="0"/>
                <w:sz w:val="26"/>
                <w:szCs w:val="26"/>
                <w:bdr w:val="none" w:sz="0" w:space="0" w:color="auto" w:frame="1"/>
              </w:rPr>
            </w:pPr>
          </w:p>
        </w:tc>
        <w:tc>
          <w:tcPr>
            <w:tcW w:w="10773" w:type="dxa"/>
            <w:shd w:val="clear" w:color="auto" w:fill="auto"/>
            <w:tcPrChange w:id="523" w:author="Admin" w:date="2024-02-29T14:37:00Z" w16du:dateUtc="2024-02-29T07:37:00Z">
              <w:tcPr>
                <w:tcW w:w="11057" w:type="dxa"/>
                <w:shd w:val="clear" w:color="auto" w:fill="auto"/>
              </w:tcPr>
            </w:tcPrChange>
          </w:tcPr>
          <w:p w14:paraId="6799A47D"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“Sĩ quan có nghĩa vụ sau đây:</w:t>
            </w:r>
          </w:p>
          <w:p w14:paraId="0C48304C"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1. Sẵn sàng chiến đấu, hy sinh bảo vệ độc lập, chủ quyền, toàn vẹn lãnh thổ của Tổ quốc, bảo vệ Đảng Cộng sản Việt Nam và Nhà nước Cộng hoà xã hội chủ nghĩa Việt Nam; tham gia xây dựng đất nước, bảo vệ tài sản và lợi ích của Nhà nước, của cơ quan, tổ chức; bảo vệ tính mạng, tài sản, quyền và lợi ích hợp pháp của cá nhân...”</w:t>
            </w:r>
          </w:p>
        </w:tc>
      </w:tr>
      <w:tr w:rsidR="005B2EA4" w:rsidRPr="00652FFD" w14:paraId="1981B676" w14:textId="77777777" w:rsidTr="0048774C">
        <w:tc>
          <w:tcPr>
            <w:tcW w:w="2126" w:type="dxa"/>
            <w:shd w:val="clear" w:color="auto" w:fill="auto"/>
            <w:tcPrChange w:id="524" w:author="Admin" w:date="2024-02-29T14:37:00Z" w16du:dateUtc="2024-02-29T07:37:00Z">
              <w:tcPr>
                <w:tcW w:w="2126" w:type="dxa"/>
                <w:shd w:val="clear" w:color="auto" w:fill="auto"/>
              </w:tcPr>
            </w:tcPrChange>
          </w:tcPr>
          <w:p w14:paraId="458C11D9" w14:textId="77777777" w:rsidR="005B2EA4" w:rsidRPr="005B2EA4" w:rsidRDefault="005B2EA4" w:rsidP="005B2EA4">
            <w:pPr>
              <w:spacing w:line="269" w:lineRule="auto"/>
              <w:jc w:val="center"/>
              <w:rPr>
                <w:b/>
                <w:sz w:val="26"/>
                <w:szCs w:val="26"/>
                <w:lang w:val="nl-NL"/>
              </w:rPr>
            </w:pPr>
            <w:r w:rsidRPr="005B2EA4">
              <w:rPr>
                <w:b/>
                <w:sz w:val="26"/>
                <w:szCs w:val="26"/>
                <w:lang w:val="nl-NL"/>
              </w:rPr>
              <w:t>16. Luật An ninh quốc gia năm 2004</w:t>
            </w:r>
          </w:p>
        </w:tc>
        <w:tc>
          <w:tcPr>
            <w:tcW w:w="2269" w:type="dxa"/>
            <w:shd w:val="clear" w:color="auto" w:fill="auto"/>
            <w:tcPrChange w:id="525" w:author="Admin" w:date="2024-02-29T14:37:00Z" w16du:dateUtc="2024-02-29T07:37:00Z">
              <w:tcPr>
                <w:tcW w:w="2269" w:type="dxa"/>
                <w:shd w:val="clear" w:color="auto" w:fill="auto"/>
              </w:tcPr>
            </w:tcPrChange>
          </w:tcPr>
          <w:p w14:paraId="29957CE9"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r w:rsidRPr="00652FFD">
              <w:rPr>
                <w:bCs/>
                <w:sz w:val="26"/>
                <w:szCs w:val="26"/>
                <w:bdr w:val="none" w:sz="0" w:space="0" w:color="auto" w:frame="1"/>
              </w:rPr>
              <w:t>Khoản 6 Điều 13</w:t>
            </w:r>
          </w:p>
        </w:tc>
        <w:tc>
          <w:tcPr>
            <w:tcW w:w="10773" w:type="dxa"/>
            <w:shd w:val="clear" w:color="auto" w:fill="auto"/>
            <w:tcPrChange w:id="526" w:author="Admin" w:date="2024-02-29T14:37:00Z" w16du:dateUtc="2024-02-29T07:37:00Z">
              <w:tcPr>
                <w:tcW w:w="11057" w:type="dxa"/>
                <w:shd w:val="clear" w:color="auto" w:fill="auto"/>
              </w:tcPr>
            </w:tcPrChange>
          </w:tcPr>
          <w:p w14:paraId="66E5D0A2"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“6. Lợi dụng việc thực hiện nhiệm vụ bảo vệ an ninh quốc gia để xâm phạm lợi ích của Nhà nước, quyền và lợi ích hợp pháp của tổ chức, cá nhân.”</w:t>
            </w:r>
          </w:p>
        </w:tc>
      </w:tr>
      <w:tr w:rsidR="005B2EA4" w:rsidRPr="00652FFD" w14:paraId="083EA4AB" w14:textId="77777777" w:rsidTr="0048774C">
        <w:tc>
          <w:tcPr>
            <w:tcW w:w="2126" w:type="dxa"/>
            <w:shd w:val="clear" w:color="auto" w:fill="auto"/>
            <w:tcPrChange w:id="527" w:author="Admin" w:date="2024-02-29T14:37:00Z" w16du:dateUtc="2024-02-29T07:37:00Z">
              <w:tcPr>
                <w:tcW w:w="2126" w:type="dxa"/>
                <w:shd w:val="clear" w:color="auto" w:fill="auto"/>
              </w:tcPr>
            </w:tcPrChange>
          </w:tcPr>
          <w:p w14:paraId="20419E04" w14:textId="77777777" w:rsidR="005B2EA4" w:rsidRPr="005B2EA4" w:rsidRDefault="005B2EA4" w:rsidP="005B2EA4">
            <w:pPr>
              <w:spacing w:line="269" w:lineRule="auto"/>
              <w:jc w:val="center"/>
              <w:rPr>
                <w:b/>
                <w:sz w:val="26"/>
                <w:szCs w:val="26"/>
                <w:lang w:val="nl-NL"/>
              </w:rPr>
            </w:pPr>
            <w:r w:rsidRPr="005B2EA4">
              <w:rPr>
                <w:b/>
                <w:sz w:val="26"/>
                <w:szCs w:val="26"/>
                <w:lang w:val="nl-NL"/>
              </w:rPr>
              <w:t>17. Luật Quân nhân chuyên nghiệp, công nhân và viên chức quốc phòng năm 2015</w:t>
            </w:r>
          </w:p>
        </w:tc>
        <w:tc>
          <w:tcPr>
            <w:tcW w:w="2269" w:type="dxa"/>
            <w:shd w:val="clear" w:color="auto" w:fill="auto"/>
            <w:tcPrChange w:id="528" w:author="Admin" w:date="2024-02-29T14:37:00Z" w16du:dateUtc="2024-02-29T07:37:00Z">
              <w:tcPr>
                <w:tcW w:w="2269" w:type="dxa"/>
                <w:shd w:val="clear" w:color="auto" w:fill="auto"/>
              </w:tcPr>
            </w:tcPrChange>
          </w:tcPr>
          <w:p w14:paraId="1057CE6E" w14:textId="77777777" w:rsidR="005B2EA4" w:rsidRPr="00652FFD" w:rsidRDefault="005B2EA4" w:rsidP="00B35853">
            <w:pPr>
              <w:pStyle w:val="NormalWeb"/>
              <w:shd w:val="clear" w:color="auto" w:fill="FFFFFF"/>
              <w:spacing w:before="0" w:beforeAutospacing="0" w:after="0" w:afterAutospacing="0" w:line="269" w:lineRule="auto"/>
              <w:jc w:val="center"/>
              <w:rPr>
                <w:sz w:val="26"/>
                <w:szCs w:val="26"/>
              </w:rPr>
            </w:pPr>
            <w:r w:rsidRPr="00652FFD">
              <w:rPr>
                <w:bCs/>
                <w:sz w:val="26"/>
                <w:szCs w:val="26"/>
              </w:rPr>
              <w:t xml:space="preserve">Khoản 2 Điều 7 </w:t>
            </w:r>
          </w:p>
        </w:tc>
        <w:tc>
          <w:tcPr>
            <w:tcW w:w="10773" w:type="dxa"/>
            <w:shd w:val="clear" w:color="auto" w:fill="auto"/>
            <w:tcPrChange w:id="529" w:author="Admin" w:date="2024-02-29T14:37:00Z" w16du:dateUtc="2024-02-29T07:37:00Z">
              <w:tcPr>
                <w:tcW w:w="11057" w:type="dxa"/>
                <w:shd w:val="clear" w:color="auto" w:fill="auto"/>
              </w:tcPr>
            </w:tcPrChange>
          </w:tcPr>
          <w:p w14:paraId="139716AC"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“2. Lợi dụng chức trách, nhiệm vụ được giao để xâm phạm lợi ích của nhà nước, quyền, lợi ích hợp pháp của cơ quan, tổ chức, cá nhân.”</w:t>
            </w:r>
          </w:p>
          <w:p w14:paraId="264D8D9E"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p>
        </w:tc>
      </w:tr>
      <w:tr w:rsidR="005B2EA4" w:rsidRPr="00652FFD" w14:paraId="6165F173" w14:textId="77777777" w:rsidTr="0048774C">
        <w:tc>
          <w:tcPr>
            <w:tcW w:w="2126" w:type="dxa"/>
            <w:vMerge w:val="restart"/>
            <w:shd w:val="clear" w:color="auto" w:fill="auto"/>
            <w:tcPrChange w:id="530" w:author="Admin" w:date="2024-02-29T14:37:00Z" w16du:dateUtc="2024-02-29T07:37:00Z">
              <w:tcPr>
                <w:tcW w:w="2126" w:type="dxa"/>
                <w:vMerge w:val="restart"/>
                <w:shd w:val="clear" w:color="auto" w:fill="auto"/>
              </w:tcPr>
            </w:tcPrChange>
          </w:tcPr>
          <w:p w14:paraId="663FE56C" w14:textId="1A2D0C16" w:rsidR="005B2EA4" w:rsidRPr="005B2EA4" w:rsidRDefault="005B2EA4" w:rsidP="005B2EA4">
            <w:pPr>
              <w:spacing w:line="269" w:lineRule="auto"/>
              <w:jc w:val="center"/>
              <w:rPr>
                <w:b/>
                <w:sz w:val="26"/>
                <w:szCs w:val="26"/>
                <w:lang w:val="nl-NL"/>
              </w:rPr>
            </w:pPr>
            <w:r w:rsidRPr="005B2EA4">
              <w:rPr>
                <w:b/>
                <w:sz w:val="26"/>
                <w:szCs w:val="26"/>
                <w:lang w:val="nl-NL"/>
              </w:rPr>
              <w:t xml:space="preserve">18. Bộ luật Lao động năm </w:t>
            </w:r>
            <w:del w:id="531" w:author="Admin" w:date="2024-02-29T11:50:00Z" w16du:dateUtc="2024-02-29T04:50:00Z">
              <w:r w:rsidRPr="005B2EA4" w:rsidDel="001F6C4A">
                <w:rPr>
                  <w:b/>
                  <w:sz w:val="26"/>
                  <w:szCs w:val="26"/>
                  <w:lang w:val="nl-NL"/>
                </w:rPr>
                <w:delText>2012</w:delText>
              </w:r>
            </w:del>
            <w:ins w:id="532" w:author="Admin" w:date="2024-02-29T11:50:00Z" w16du:dateUtc="2024-02-29T04:50:00Z">
              <w:r w:rsidR="001F6C4A" w:rsidRPr="005B2EA4">
                <w:rPr>
                  <w:b/>
                  <w:sz w:val="26"/>
                  <w:szCs w:val="26"/>
                  <w:lang w:val="nl-NL"/>
                </w:rPr>
                <w:t>201</w:t>
              </w:r>
              <w:r w:rsidR="001F6C4A">
                <w:rPr>
                  <w:b/>
                  <w:sz w:val="26"/>
                  <w:szCs w:val="26"/>
                  <w:lang w:val="nl-NL"/>
                </w:rPr>
                <w:t>9</w:t>
              </w:r>
            </w:ins>
          </w:p>
        </w:tc>
        <w:tc>
          <w:tcPr>
            <w:tcW w:w="2269" w:type="dxa"/>
            <w:shd w:val="clear" w:color="auto" w:fill="auto"/>
            <w:tcPrChange w:id="533" w:author="Admin" w:date="2024-02-29T14:37:00Z" w16du:dateUtc="2024-02-29T07:37:00Z">
              <w:tcPr>
                <w:tcW w:w="2269" w:type="dxa"/>
                <w:shd w:val="clear" w:color="auto" w:fill="auto"/>
              </w:tcPr>
            </w:tcPrChange>
          </w:tcPr>
          <w:p w14:paraId="3C514E01"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r w:rsidRPr="00652FFD">
              <w:rPr>
                <w:bCs/>
                <w:sz w:val="26"/>
                <w:szCs w:val="26"/>
              </w:rPr>
              <w:t>Khoản 1 Điều 5</w:t>
            </w:r>
          </w:p>
        </w:tc>
        <w:tc>
          <w:tcPr>
            <w:tcW w:w="10773" w:type="dxa"/>
            <w:shd w:val="clear" w:color="auto" w:fill="auto"/>
            <w:tcPrChange w:id="534" w:author="Admin" w:date="2024-02-29T14:37:00Z" w16du:dateUtc="2024-02-29T07:37:00Z">
              <w:tcPr>
                <w:tcW w:w="11057" w:type="dxa"/>
                <w:shd w:val="clear" w:color="auto" w:fill="auto"/>
              </w:tcPr>
            </w:tcPrChange>
          </w:tcPr>
          <w:p w14:paraId="5D1AF387" w14:textId="77777777" w:rsidR="001F6C4A" w:rsidRPr="00B5298D" w:rsidRDefault="005B2EA4" w:rsidP="00B5298D">
            <w:pPr>
              <w:pStyle w:val="NormalWeb"/>
              <w:shd w:val="clear" w:color="auto" w:fill="FFFFFF"/>
              <w:spacing w:before="0" w:beforeAutospacing="0" w:after="0" w:afterAutospacing="0" w:line="269" w:lineRule="auto"/>
              <w:jc w:val="both"/>
              <w:rPr>
                <w:ins w:id="535" w:author="Admin" w:date="2024-02-29T11:52:00Z" w16du:dateUtc="2024-02-29T04:52:00Z"/>
                <w:i/>
                <w:sz w:val="26"/>
                <w:szCs w:val="26"/>
                <w:rPrChange w:id="536" w:author="Admin" w:date="2024-02-29T11:53:00Z" w16du:dateUtc="2024-02-29T04:53:00Z">
                  <w:rPr>
                    <w:ins w:id="537" w:author="Admin" w:date="2024-02-29T11:52:00Z" w16du:dateUtc="2024-02-29T04:52:00Z"/>
                    <w:rFonts w:ascii="Arial" w:hAnsi="Arial" w:cs="Arial"/>
                    <w:color w:val="000000"/>
                    <w:sz w:val="18"/>
                    <w:szCs w:val="18"/>
                  </w:rPr>
                </w:rPrChange>
              </w:rPr>
              <w:pPrChange w:id="538" w:author="Admin" w:date="2024-02-29T11:53:00Z" w16du:dateUtc="2024-02-29T04:53:00Z">
                <w:pPr>
                  <w:pStyle w:val="NormalWeb"/>
                  <w:shd w:val="clear" w:color="auto" w:fill="FFFFFF"/>
                  <w:spacing w:before="0" w:beforeAutospacing="0" w:after="0" w:afterAutospacing="0" w:line="234" w:lineRule="atLeast"/>
                </w:pPr>
              </w:pPrChange>
            </w:pPr>
            <w:r w:rsidRPr="00652FFD">
              <w:rPr>
                <w:i/>
                <w:sz w:val="26"/>
                <w:szCs w:val="26"/>
              </w:rPr>
              <w:t>“</w:t>
            </w:r>
            <w:bookmarkStart w:id="539" w:name="khoan_1_5"/>
            <w:ins w:id="540" w:author="Admin" w:date="2024-02-29T11:52:00Z" w16du:dateUtc="2024-02-29T04:52:00Z">
              <w:r w:rsidR="001F6C4A" w:rsidRPr="00B5298D">
                <w:rPr>
                  <w:i/>
                  <w:sz w:val="26"/>
                  <w:szCs w:val="26"/>
                  <w:rPrChange w:id="541" w:author="Admin" w:date="2024-02-29T11:53:00Z" w16du:dateUtc="2024-02-29T04:53:00Z">
                    <w:rPr>
                      <w:rFonts w:ascii="Arial" w:hAnsi="Arial" w:cs="Arial"/>
                      <w:color w:val="000000"/>
                      <w:sz w:val="18"/>
                      <w:szCs w:val="18"/>
                      <w:lang w:val="nl-NL"/>
                    </w:rPr>
                  </w:rPrChange>
                </w:rPr>
                <w:t>1. Người lao động có các quyền sau đây:</w:t>
              </w:r>
              <w:bookmarkEnd w:id="539"/>
            </w:ins>
          </w:p>
          <w:p w14:paraId="6DFD677E" w14:textId="77777777" w:rsidR="001F6C4A" w:rsidRPr="00B5298D" w:rsidRDefault="001F6C4A" w:rsidP="00B5298D">
            <w:pPr>
              <w:pStyle w:val="NormalWeb"/>
              <w:shd w:val="clear" w:color="auto" w:fill="FFFFFF"/>
              <w:spacing w:before="0" w:beforeAutospacing="0" w:after="0" w:afterAutospacing="0" w:line="269" w:lineRule="auto"/>
              <w:jc w:val="both"/>
              <w:rPr>
                <w:ins w:id="542" w:author="Admin" w:date="2024-02-29T11:52:00Z" w16du:dateUtc="2024-02-29T04:52:00Z"/>
                <w:i/>
                <w:sz w:val="26"/>
                <w:szCs w:val="26"/>
                <w:rPrChange w:id="543" w:author="Admin" w:date="2024-02-29T11:53:00Z" w16du:dateUtc="2024-02-29T04:53:00Z">
                  <w:rPr>
                    <w:ins w:id="544" w:author="Admin" w:date="2024-02-29T11:52:00Z" w16du:dateUtc="2024-02-29T04:52:00Z"/>
                    <w:rFonts w:ascii="Arial" w:hAnsi="Arial" w:cs="Arial"/>
                    <w:color w:val="000000"/>
                    <w:sz w:val="18"/>
                    <w:szCs w:val="18"/>
                  </w:rPr>
                </w:rPrChange>
              </w:rPr>
              <w:pPrChange w:id="545" w:author="Admin" w:date="2024-02-29T11:53:00Z" w16du:dateUtc="2024-02-29T04:53:00Z">
                <w:pPr>
                  <w:pStyle w:val="NormalWeb"/>
                  <w:shd w:val="clear" w:color="auto" w:fill="FFFFFF"/>
                  <w:spacing w:before="0" w:beforeAutospacing="0" w:after="0" w:afterAutospacing="0" w:line="234" w:lineRule="atLeast"/>
                </w:pPr>
              </w:pPrChange>
            </w:pPr>
            <w:bookmarkStart w:id="546" w:name="diem_a_1_5"/>
            <w:ins w:id="547" w:author="Admin" w:date="2024-02-29T11:52:00Z" w16du:dateUtc="2024-02-29T04:52:00Z">
              <w:r w:rsidRPr="00B5298D">
                <w:rPr>
                  <w:i/>
                  <w:sz w:val="26"/>
                  <w:szCs w:val="26"/>
                  <w:rPrChange w:id="548" w:author="Admin" w:date="2024-02-29T11:53:00Z" w16du:dateUtc="2024-02-29T04:53:00Z">
                    <w:rPr>
                      <w:rFonts w:ascii="Arial" w:hAnsi="Arial" w:cs="Arial"/>
                      <w:color w:val="000000"/>
                      <w:sz w:val="18"/>
                      <w:szCs w:val="18"/>
                      <w:lang w:val="nl-NL"/>
                    </w:rPr>
                  </w:rPrChange>
                </w:rPr>
                <w:t xml:space="preserve">a) Làm việc; tự do lựa chọn việc làm, nơi làm việc, nghề nghiệp, học nghề, nâng cao trình độ nghề </w:t>
              </w:r>
              <w:r w:rsidRPr="00B5298D">
                <w:rPr>
                  <w:i/>
                  <w:sz w:val="26"/>
                  <w:szCs w:val="26"/>
                  <w:rPrChange w:id="549" w:author="Admin" w:date="2024-02-29T11:53:00Z" w16du:dateUtc="2024-02-29T04:53:00Z">
                    <w:rPr>
                      <w:rFonts w:ascii="Arial" w:hAnsi="Arial" w:cs="Arial"/>
                      <w:color w:val="000000"/>
                      <w:sz w:val="18"/>
                      <w:szCs w:val="18"/>
                      <w:lang w:val="nl-NL"/>
                    </w:rPr>
                  </w:rPrChange>
                </w:rPr>
                <w:lastRenderedPageBreak/>
                <w:t>nghiệp; không bị phân biệt đối xử, cưỡng bức lao động, quấy rối tình dục tại nơi làm việc;</w:t>
              </w:r>
              <w:bookmarkEnd w:id="546"/>
            </w:ins>
          </w:p>
          <w:p w14:paraId="2D784ABB" w14:textId="77777777" w:rsidR="001F6C4A" w:rsidRPr="00B5298D" w:rsidRDefault="001F6C4A" w:rsidP="00B5298D">
            <w:pPr>
              <w:pStyle w:val="NormalWeb"/>
              <w:shd w:val="clear" w:color="auto" w:fill="FFFFFF"/>
              <w:spacing w:before="0" w:beforeAutospacing="0" w:after="0" w:afterAutospacing="0" w:line="269" w:lineRule="auto"/>
              <w:jc w:val="both"/>
              <w:rPr>
                <w:ins w:id="550" w:author="Admin" w:date="2024-02-29T11:52:00Z" w16du:dateUtc="2024-02-29T04:52:00Z"/>
                <w:i/>
                <w:sz w:val="26"/>
                <w:szCs w:val="26"/>
                <w:rPrChange w:id="551" w:author="Admin" w:date="2024-02-29T11:53:00Z" w16du:dateUtc="2024-02-29T04:53:00Z">
                  <w:rPr>
                    <w:ins w:id="552" w:author="Admin" w:date="2024-02-29T11:52:00Z" w16du:dateUtc="2024-02-29T04:52:00Z"/>
                    <w:rFonts w:ascii="Arial" w:hAnsi="Arial" w:cs="Arial"/>
                    <w:color w:val="000000"/>
                    <w:sz w:val="18"/>
                    <w:szCs w:val="18"/>
                  </w:rPr>
                </w:rPrChange>
              </w:rPr>
              <w:pPrChange w:id="553" w:author="Admin" w:date="2024-02-29T11:53:00Z" w16du:dateUtc="2024-02-29T04:53:00Z">
                <w:pPr>
                  <w:pStyle w:val="NormalWeb"/>
                  <w:shd w:val="clear" w:color="auto" w:fill="FFFFFF"/>
                  <w:spacing w:before="0" w:beforeAutospacing="0" w:after="0" w:afterAutospacing="0" w:line="234" w:lineRule="atLeast"/>
                </w:pPr>
              </w:pPrChange>
            </w:pPr>
            <w:bookmarkStart w:id="554" w:name="diem_b_1_5"/>
            <w:ins w:id="555" w:author="Admin" w:date="2024-02-29T11:52:00Z" w16du:dateUtc="2024-02-29T04:52:00Z">
              <w:r w:rsidRPr="00B5298D">
                <w:rPr>
                  <w:i/>
                  <w:sz w:val="26"/>
                  <w:szCs w:val="26"/>
                  <w:rPrChange w:id="556" w:author="Admin" w:date="2024-02-29T11:53:00Z" w16du:dateUtc="2024-02-29T04:53:00Z">
                    <w:rPr>
                      <w:rFonts w:ascii="Arial" w:hAnsi="Arial" w:cs="Arial"/>
                      <w:color w:val="000000"/>
                      <w:sz w:val="18"/>
                      <w:szCs w:val="18"/>
                      <w:lang w:val="nl-NL"/>
                    </w:rPr>
                  </w:rPrChange>
                </w:rPr>
                <w:t>b) Hưởng lương phù hợp với trình độ, kỹ năng nghề trên cơ sở thỏa thuận với người sử dụng lao động; được bảo hộ lao động, làm việc trong điều kiện bảo đảm về an toàn, vệ sinh lao động; nghỉ theo chế độ, nghỉ hằng năm có hưởng lương và được hưởng phúc lợi tập thể;</w:t>
              </w:r>
              <w:bookmarkEnd w:id="554"/>
            </w:ins>
          </w:p>
          <w:p w14:paraId="7AD7A872" w14:textId="77777777" w:rsidR="001F6C4A" w:rsidRPr="00B5298D" w:rsidRDefault="001F6C4A" w:rsidP="00B5298D">
            <w:pPr>
              <w:pStyle w:val="NormalWeb"/>
              <w:shd w:val="clear" w:color="auto" w:fill="FFFFFF"/>
              <w:spacing w:before="0" w:beforeAutospacing="0" w:after="0" w:afterAutospacing="0" w:line="269" w:lineRule="auto"/>
              <w:jc w:val="both"/>
              <w:rPr>
                <w:ins w:id="557" w:author="Admin" w:date="2024-02-29T11:52:00Z" w16du:dateUtc="2024-02-29T04:52:00Z"/>
                <w:i/>
                <w:sz w:val="26"/>
                <w:szCs w:val="26"/>
                <w:rPrChange w:id="558" w:author="Admin" w:date="2024-02-29T11:53:00Z" w16du:dateUtc="2024-02-29T04:53:00Z">
                  <w:rPr>
                    <w:ins w:id="559" w:author="Admin" w:date="2024-02-29T11:52:00Z" w16du:dateUtc="2024-02-29T04:52:00Z"/>
                    <w:rFonts w:ascii="Arial" w:hAnsi="Arial" w:cs="Arial"/>
                    <w:color w:val="000000"/>
                    <w:sz w:val="18"/>
                    <w:szCs w:val="18"/>
                  </w:rPr>
                </w:rPrChange>
              </w:rPr>
              <w:pPrChange w:id="560" w:author="Admin" w:date="2024-02-29T11:53:00Z" w16du:dateUtc="2024-02-29T04:53:00Z">
                <w:pPr>
                  <w:pStyle w:val="NormalWeb"/>
                  <w:shd w:val="clear" w:color="auto" w:fill="FFFFFF"/>
                  <w:spacing w:before="0" w:beforeAutospacing="0" w:after="0" w:afterAutospacing="0" w:line="234" w:lineRule="atLeast"/>
                </w:pPr>
              </w:pPrChange>
            </w:pPr>
            <w:bookmarkStart w:id="561" w:name="diem_c_1_5"/>
            <w:ins w:id="562" w:author="Admin" w:date="2024-02-29T11:52:00Z" w16du:dateUtc="2024-02-29T04:52:00Z">
              <w:r w:rsidRPr="00B5298D">
                <w:rPr>
                  <w:i/>
                  <w:sz w:val="26"/>
                  <w:szCs w:val="26"/>
                  <w:rPrChange w:id="563" w:author="Admin" w:date="2024-02-29T11:53:00Z" w16du:dateUtc="2024-02-29T04:53:00Z">
                    <w:rPr>
                      <w:rFonts w:ascii="Arial" w:hAnsi="Arial" w:cs="Arial"/>
                      <w:color w:val="000000"/>
                      <w:sz w:val="18"/>
                      <w:szCs w:val="18"/>
                      <w:lang w:val="nl-NL"/>
                    </w:rPr>
                  </w:rPrChange>
                </w:rPr>
                <w:t>c) Thành lập, gia nhập, hoạt động trong tổ chức đại diện người lao động, tổ chức nghề nghiệp và tổ chức khác theo quy định của pháp luật; yêu cầu và tham gia đối thoại, thực hiện quy chế dân chủ, thương lượng tập thể với người sử dụng lao động và được tham vấn tại nơi làm việc để bảo vệ quyền và lợi ích hợp pháp, chính đáng của mình; tham gia quản lý theo nội quy của người sử dụng lao động;</w:t>
              </w:r>
              <w:bookmarkEnd w:id="561"/>
            </w:ins>
          </w:p>
          <w:p w14:paraId="162A5A2D" w14:textId="09199109" w:rsidR="005B2EA4" w:rsidRPr="00652FFD" w:rsidDel="001F6C4A" w:rsidRDefault="001F6C4A" w:rsidP="00B5298D">
            <w:pPr>
              <w:pStyle w:val="NormalWeb"/>
              <w:shd w:val="clear" w:color="auto" w:fill="FFFFFF"/>
              <w:spacing w:before="0" w:beforeAutospacing="0" w:after="0" w:afterAutospacing="0" w:line="269" w:lineRule="auto"/>
              <w:jc w:val="both"/>
              <w:rPr>
                <w:del w:id="564" w:author="Admin" w:date="2024-02-29T11:52:00Z" w16du:dateUtc="2024-02-29T04:52:00Z"/>
                <w:i/>
                <w:sz w:val="26"/>
                <w:szCs w:val="26"/>
              </w:rPr>
              <w:pPrChange w:id="565" w:author="Admin" w:date="2024-02-29T11:53:00Z" w16du:dateUtc="2024-02-29T04:53:00Z">
                <w:pPr>
                  <w:pStyle w:val="NormalWeb"/>
                  <w:shd w:val="clear" w:color="auto" w:fill="FFFFFF"/>
                  <w:spacing w:before="0" w:beforeAutospacing="0" w:after="0" w:afterAutospacing="0" w:line="269" w:lineRule="auto"/>
                  <w:jc w:val="both"/>
                </w:pPr>
              </w:pPrChange>
            </w:pPr>
            <w:bookmarkStart w:id="566" w:name="diem_d_1_5"/>
            <w:ins w:id="567" w:author="Admin" w:date="2024-02-29T11:52:00Z" w16du:dateUtc="2024-02-29T04:52:00Z">
              <w:r w:rsidRPr="00B5298D">
                <w:rPr>
                  <w:i/>
                  <w:sz w:val="26"/>
                  <w:szCs w:val="26"/>
                  <w:rPrChange w:id="568" w:author="Admin" w:date="2024-02-29T11:53:00Z" w16du:dateUtc="2024-02-29T04:53:00Z">
                    <w:rPr>
                      <w:rFonts w:ascii="Arial" w:hAnsi="Arial" w:cs="Arial"/>
                      <w:color w:val="000000"/>
                      <w:sz w:val="18"/>
                      <w:szCs w:val="18"/>
                      <w:lang w:val="nl-NL"/>
                    </w:rPr>
                  </w:rPrChange>
                </w:rPr>
                <w:t>d) Từ chối làm việc nếu có nguy cơ rõ ràng đe dọa trực tiếp đến tính mạng, sức khỏe trong quá trình thực hiện công việc</w:t>
              </w:r>
            </w:ins>
            <w:bookmarkEnd w:id="566"/>
            <w:del w:id="569" w:author="Admin" w:date="2024-02-29T11:52:00Z" w16du:dateUtc="2024-02-29T04:52:00Z">
              <w:r w:rsidR="005B2EA4" w:rsidRPr="00652FFD" w:rsidDel="001F6C4A">
                <w:rPr>
                  <w:i/>
                  <w:sz w:val="26"/>
                  <w:szCs w:val="26"/>
                </w:rPr>
                <w:delText>1. Người lao động có các quyền sau đây:</w:delText>
              </w:r>
            </w:del>
          </w:p>
          <w:p w14:paraId="71D233B5" w14:textId="5954D47E" w:rsidR="005B2EA4" w:rsidRPr="00652FFD" w:rsidDel="001F6C4A" w:rsidRDefault="005B2EA4" w:rsidP="00B5298D">
            <w:pPr>
              <w:pStyle w:val="NormalWeb"/>
              <w:shd w:val="clear" w:color="auto" w:fill="FFFFFF"/>
              <w:spacing w:before="0" w:beforeAutospacing="0" w:after="0" w:afterAutospacing="0" w:line="269" w:lineRule="auto"/>
              <w:jc w:val="both"/>
              <w:rPr>
                <w:del w:id="570" w:author="Admin" w:date="2024-02-29T11:52:00Z" w16du:dateUtc="2024-02-29T04:52:00Z"/>
                <w:i/>
                <w:sz w:val="26"/>
                <w:szCs w:val="26"/>
              </w:rPr>
              <w:pPrChange w:id="571" w:author="Admin" w:date="2024-02-29T11:53:00Z" w16du:dateUtc="2024-02-29T04:53:00Z">
                <w:pPr>
                  <w:pStyle w:val="NormalWeb"/>
                  <w:shd w:val="clear" w:color="auto" w:fill="FFFFFF"/>
                  <w:spacing w:before="0" w:beforeAutospacing="0" w:after="0" w:afterAutospacing="0" w:line="269" w:lineRule="auto"/>
                  <w:jc w:val="both"/>
                </w:pPr>
              </w:pPrChange>
            </w:pPr>
            <w:del w:id="572" w:author="Admin" w:date="2024-02-29T11:52:00Z" w16du:dateUtc="2024-02-29T04:52:00Z">
              <w:r w:rsidRPr="00652FFD" w:rsidDel="001F6C4A">
                <w:rPr>
                  <w:i/>
                  <w:sz w:val="26"/>
                  <w:szCs w:val="26"/>
                </w:rPr>
                <w:delText>a) Làm việc, tự do lựa chọn việc làm, nghề nghiệp, học nghề, nâng cao trình độ nghề nghiệp và không bị phân biệt đối xử;</w:delText>
              </w:r>
            </w:del>
          </w:p>
          <w:p w14:paraId="28168BE9" w14:textId="1D6BC61D" w:rsidR="005B2EA4" w:rsidRPr="00652FFD" w:rsidDel="001F6C4A" w:rsidRDefault="005B2EA4" w:rsidP="00B5298D">
            <w:pPr>
              <w:pStyle w:val="NormalWeb"/>
              <w:shd w:val="clear" w:color="auto" w:fill="FFFFFF"/>
              <w:spacing w:before="0" w:beforeAutospacing="0" w:after="0" w:afterAutospacing="0" w:line="269" w:lineRule="auto"/>
              <w:jc w:val="both"/>
              <w:rPr>
                <w:del w:id="573" w:author="Admin" w:date="2024-02-29T11:52:00Z" w16du:dateUtc="2024-02-29T04:52:00Z"/>
                <w:i/>
                <w:sz w:val="26"/>
                <w:szCs w:val="26"/>
              </w:rPr>
              <w:pPrChange w:id="574" w:author="Admin" w:date="2024-02-29T11:53:00Z" w16du:dateUtc="2024-02-29T04:53:00Z">
                <w:pPr>
                  <w:pStyle w:val="NormalWeb"/>
                  <w:shd w:val="clear" w:color="auto" w:fill="FFFFFF"/>
                  <w:spacing w:before="0" w:beforeAutospacing="0" w:after="0" w:afterAutospacing="0" w:line="269" w:lineRule="auto"/>
                  <w:jc w:val="both"/>
                </w:pPr>
              </w:pPrChange>
            </w:pPr>
            <w:del w:id="575" w:author="Admin" w:date="2024-02-29T11:52:00Z" w16du:dateUtc="2024-02-29T04:52:00Z">
              <w:r w:rsidRPr="00652FFD" w:rsidDel="001F6C4A">
                <w:rPr>
                  <w:i/>
                  <w:sz w:val="26"/>
                  <w:szCs w:val="26"/>
                </w:rPr>
                <w:delText>b) Hưởng lương phù hợp với trình độ kỹ năng nghề trên cơ sở thoả thuận với người sử dụng lao động; được bảo hộ lao động, làm việc trong điều kiện bảo đảm về an toàn lao động, vệ sinh lao động; nghỉ theo chế độ, nghỉ hằng năm có lương và được hưởng phúc lợi tập thể;</w:delText>
              </w:r>
            </w:del>
          </w:p>
          <w:p w14:paraId="04022584" w14:textId="4A9BFBE2" w:rsidR="005B2EA4" w:rsidRPr="00652FFD" w:rsidRDefault="005B2EA4" w:rsidP="00B5298D">
            <w:pPr>
              <w:pStyle w:val="NormalWeb"/>
              <w:shd w:val="clear" w:color="auto" w:fill="FFFFFF"/>
              <w:spacing w:before="0" w:beforeAutospacing="0" w:after="0" w:afterAutospacing="0" w:line="269" w:lineRule="auto"/>
              <w:jc w:val="both"/>
              <w:rPr>
                <w:i/>
                <w:sz w:val="26"/>
                <w:szCs w:val="26"/>
              </w:rPr>
            </w:pPr>
            <w:del w:id="576" w:author="Admin" w:date="2024-02-29T11:52:00Z" w16du:dateUtc="2024-02-29T04:52:00Z">
              <w:r w:rsidRPr="00652FFD" w:rsidDel="001F6C4A">
                <w:rPr>
                  <w:i/>
                  <w:sz w:val="26"/>
                  <w:szCs w:val="26"/>
                </w:rPr>
                <w:delText>c) Thành lập, gia nhập, hoạt động công đoàn, tổ chức nghề nghiệp và tổ chức khác theo quy định của pháp luật; yêu cầu và tham gia đối thoại với người sử dụng lao động, thực hiện quy chế dân chủ và được tham vấn tại nơi làm việc để bảo vệ quyền và lợi ích hợp pháp của mình; tham gia quản lý theo nội quy của người sử dụng lao động</w:delText>
              </w:r>
            </w:del>
            <w:r w:rsidRPr="00652FFD">
              <w:rPr>
                <w:i/>
                <w:sz w:val="26"/>
                <w:szCs w:val="26"/>
              </w:rPr>
              <w:t>...”</w:t>
            </w:r>
          </w:p>
        </w:tc>
      </w:tr>
      <w:tr w:rsidR="005B2EA4" w:rsidRPr="00652FFD" w14:paraId="75E30171" w14:textId="77777777" w:rsidTr="0048774C">
        <w:tc>
          <w:tcPr>
            <w:tcW w:w="2126" w:type="dxa"/>
            <w:vMerge/>
            <w:shd w:val="clear" w:color="auto" w:fill="auto"/>
            <w:tcPrChange w:id="577" w:author="Admin" w:date="2024-02-29T14:37:00Z" w16du:dateUtc="2024-02-29T07:37:00Z">
              <w:tcPr>
                <w:tcW w:w="2126" w:type="dxa"/>
                <w:vMerge/>
                <w:shd w:val="clear" w:color="auto" w:fill="auto"/>
              </w:tcPr>
            </w:tcPrChange>
          </w:tcPr>
          <w:p w14:paraId="1EECA0F8"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578" w:author="Admin" w:date="2024-02-29T14:37:00Z" w16du:dateUtc="2024-02-29T07:37:00Z">
              <w:tcPr>
                <w:tcW w:w="2269" w:type="dxa"/>
                <w:shd w:val="clear" w:color="auto" w:fill="auto"/>
              </w:tcPr>
            </w:tcPrChange>
          </w:tcPr>
          <w:p w14:paraId="76E81BEA" w14:textId="77777777" w:rsidR="005B2EA4" w:rsidRPr="00652FFD" w:rsidRDefault="005B2EA4" w:rsidP="00B35853">
            <w:pPr>
              <w:pStyle w:val="NormalWeb"/>
              <w:shd w:val="clear" w:color="auto" w:fill="FFFFFF"/>
              <w:spacing w:before="0" w:beforeAutospacing="0" w:after="0" w:afterAutospacing="0" w:line="269" w:lineRule="auto"/>
              <w:jc w:val="center"/>
              <w:rPr>
                <w:bCs/>
                <w:sz w:val="26"/>
                <w:szCs w:val="26"/>
              </w:rPr>
            </w:pPr>
            <w:r w:rsidRPr="00652FFD">
              <w:rPr>
                <w:bCs/>
                <w:sz w:val="26"/>
                <w:szCs w:val="26"/>
              </w:rPr>
              <w:t>Điểm a Khoản 2 Điều 6</w:t>
            </w:r>
          </w:p>
        </w:tc>
        <w:tc>
          <w:tcPr>
            <w:tcW w:w="10773" w:type="dxa"/>
            <w:shd w:val="clear" w:color="auto" w:fill="auto"/>
            <w:tcPrChange w:id="579" w:author="Admin" w:date="2024-02-29T14:37:00Z" w16du:dateUtc="2024-02-29T07:37:00Z">
              <w:tcPr>
                <w:tcW w:w="11057" w:type="dxa"/>
                <w:shd w:val="clear" w:color="auto" w:fill="auto"/>
              </w:tcPr>
            </w:tcPrChange>
          </w:tcPr>
          <w:p w14:paraId="7B426B46" w14:textId="77777777" w:rsidR="001F6C4A" w:rsidRPr="00B5298D" w:rsidRDefault="005B2EA4" w:rsidP="00B5298D">
            <w:pPr>
              <w:pStyle w:val="NormalWeb"/>
              <w:shd w:val="clear" w:color="auto" w:fill="FFFFFF"/>
              <w:spacing w:before="0" w:beforeAutospacing="0" w:after="0" w:afterAutospacing="0" w:line="269" w:lineRule="auto"/>
              <w:jc w:val="both"/>
              <w:rPr>
                <w:ins w:id="580" w:author="Admin" w:date="2024-02-29T11:52:00Z" w16du:dateUtc="2024-02-29T04:52:00Z"/>
                <w:i/>
                <w:sz w:val="26"/>
                <w:szCs w:val="26"/>
                <w:rPrChange w:id="581" w:author="Admin" w:date="2024-02-29T11:53:00Z" w16du:dateUtc="2024-02-29T04:53:00Z">
                  <w:rPr>
                    <w:ins w:id="582" w:author="Admin" w:date="2024-02-29T11:52:00Z" w16du:dateUtc="2024-02-29T04:52:00Z"/>
                    <w:rFonts w:ascii="Arial" w:hAnsi="Arial" w:cs="Arial"/>
                    <w:color w:val="000000"/>
                    <w:sz w:val="18"/>
                    <w:szCs w:val="18"/>
                  </w:rPr>
                </w:rPrChange>
              </w:rPr>
              <w:pPrChange w:id="583" w:author="Admin" w:date="2024-02-29T11:53:00Z" w16du:dateUtc="2024-02-29T04:53:00Z">
                <w:pPr>
                  <w:pStyle w:val="NormalWeb"/>
                  <w:shd w:val="clear" w:color="auto" w:fill="FFFFFF"/>
                  <w:spacing w:before="0" w:beforeAutospacing="0" w:after="0" w:afterAutospacing="0" w:line="234" w:lineRule="atLeast"/>
                </w:pPr>
              </w:pPrChange>
            </w:pPr>
            <w:r w:rsidRPr="00652FFD">
              <w:rPr>
                <w:i/>
                <w:sz w:val="26"/>
                <w:szCs w:val="26"/>
              </w:rPr>
              <w:t>“</w:t>
            </w:r>
            <w:bookmarkStart w:id="584" w:name="khoan_2_6"/>
            <w:ins w:id="585" w:author="Admin" w:date="2024-02-29T11:52:00Z" w16du:dateUtc="2024-02-29T04:52:00Z">
              <w:r w:rsidR="001F6C4A" w:rsidRPr="00B5298D">
                <w:rPr>
                  <w:i/>
                  <w:sz w:val="26"/>
                  <w:szCs w:val="26"/>
                  <w:rPrChange w:id="586" w:author="Admin" w:date="2024-02-29T11:53:00Z" w16du:dateUtc="2024-02-29T04:53:00Z">
                    <w:rPr>
                      <w:rFonts w:ascii="Arial" w:hAnsi="Arial" w:cs="Arial"/>
                      <w:color w:val="000000"/>
                      <w:sz w:val="18"/>
                      <w:szCs w:val="18"/>
                      <w:lang w:val="nl-NL"/>
                    </w:rPr>
                  </w:rPrChange>
                </w:rPr>
                <w:t>2. Người sử dụng lao động có các nghĩa vụ sau đây:</w:t>
              </w:r>
              <w:bookmarkEnd w:id="584"/>
            </w:ins>
          </w:p>
          <w:p w14:paraId="4183C756" w14:textId="5B52AF5B" w:rsidR="005B2EA4" w:rsidRPr="00652FFD" w:rsidDel="001F6C4A" w:rsidRDefault="001F6C4A" w:rsidP="00B5298D">
            <w:pPr>
              <w:pStyle w:val="NormalWeb"/>
              <w:shd w:val="clear" w:color="auto" w:fill="FFFFFF"/>
              <w:spacing w:before="0" w:beforeAutospacing="0" w:after="0" w:afterAutospacing="0" w:line="269" w:lineRule="auto"/>
              <w:jc w:val="both"/>
              <w:rPr>
                <w:del w:id="587" w:author="Admin" w:date="2024-02-29T11:52:00Z" w16du:dateUtc="2024-02-29T04:52:00Z"/>
                <w:i/>
                <w:sz w:val="26"/>
                <w:szCs w:val="26"/>
              </w:rPr>
              <w:pPrChange w:id="588" w:author="Admin" w:date="2024-02-29T11:53:00Z" w16du:dateUtc="2024-02-29T04:53:00Z">
                <w:pPr>
                  <w:shd w:val="clear" w:color="auto" w:fill="FFFFFF"/>
                  <w:spacing w:line="269" w:lineRule="auto"/>
                  <w:jc w:val="both"/>
                </w:pPr>
              </w:pPrChange>
            </w:pPr>
            <w:bookmarkStart w:id="589" w:name="diem_a_2_6"/>
            <w:ins w:id="590" w:author="Admin" w:date="2024-02-29T11:52:00Z" w16du:dateUtc="2024-02-29T04:52:00Z">
              <w:r w:rsidRPr="00B5298D">
                <w:rPr>
                  <w:i/>
                  <w:sz w:val="26"/>
                  <w:szCs w:val="26"/>
                  <w:rPrChange w:id="591" w:author="Admin" w:date="2024-02-29T11:53:00Z" w16du:dateUtc="2024-02-29T04:53:00Z">
                    <w:rPr>
                      <w:rFonts w:ascii="Arial" w:hAnsi="Arial" w:cs="Arial"/>
                      <w:color w:val="000000"/>
                      <w:sz w:val="18"/>
                      <w:szCs w:val="18"/>
                      <w:lang w:val="nl-NL"/>
                    </w:rPr>
                  </w:rPrChange>
                </w:rPr>
                <w:t>a) Thực hiện hợp đồng lao động, thỏa ước lao động tập thể và thỏa thuận hợp pháp khác; tôn trọng danh dự, nhân phẩm của người lao động</w:t>
              </w:r>
            </w:ins>
            <w:bookmarkEnd w:id="589"/>
            <w:del w:id="592" w:author="Admin" w:date="2024-02-29T11:52:00Z" w16du:dateUtc="2024-02-29T04:52:00Z">
              <w:r w:rsidR="005B2EA4" w:rsidRPr="00652FFD" w:rsidDel="001F6C4A">
                <w:rPr>
                  <w:i/>
                  <w:sz w:val="26"/>
                  <w:szCs w:val="26"/>
                </w:rPr>
                <w:delText>2. Người sử dụng lao động có các nghĩa vụ sau đây:</w:delText>
              </w:r>
            </w:del>
          </w:p>
          <w:p w14:paraId="7782F44C" w14:textId="72A33C04" w:rsidR="005B2EA4" w:rsidRPr="00652FFD" w:rsidRDefault="005B2EA4" w:rsidP="00B5298D">
            <w:pPr>
              <w:pStyle w:val="NormalWeb"/>
              <w:shd w:val="clear" w:color="auto" w:fill="FFFFFF"/>
              <w:spacing w:before="0" w:beforeAutospacing="0" w:after="0" w:afterAutospacing="0" w:line="269" w:lineRule="auto"/>
              <w:jc w:val="both"/>
              <w:rPr>
                <w:i/>
                <w:sz w:val="26"/>
                <w:szCs w:val="26"/>
              </w:rPr>
              <w:pPrChange w:id="593" w:author="Admin" w:date="2024-02-29T11:53:00Z" w16du:dateUtc="2024-02-29T04:53:00Z">
                <w:pPr>
                  <w:shd w:val="clear" w:color="auto" w:fill="FFFFFF"/>
                  <w:spacing w:line="269" w:lineRule="auto"/>
                  <w:jc w:val="both"/>
                </w:pPr>
              </w:pPrChange>
            </w:pPr>
            <w:del w:id="594" w:author="Admin" w:date="2024-02-29T11:52:00Z" w16du:dateUtc="2024-02-29T04:52:00Z">
              <w:r w:rsidRPr="00652FFD" w:rsidDel="001F6C4A">
                <w:rPr>
                  <w:i/>
                  <w:sz w:val="26"/>
                  <w:szCs w:val="26"/>
                </w:rPr>
                <w:delText>a) Thực hiện hợp đồng lao động, thoả ước lao động tập thể và thoả thuận khác với người lao động, tôn trọng danh dự, nhân phẩm của người lao động</w:delText>
              </w:r>
            </w:del>
            <w:r w:rsidRPr="00652FFD">
              <w:rPr>
                <w:i/>
                <w:sz w:val="26"/>
                <w:szCs w:val="26"/>
              </w:rPr>
              <w:t>...”</w:t>
            </w:r>
          </w:p>
        </w:tc>
      </w:tr>
      <w:tr w:rsidR="005B2EA4" w:rsidRPr="00652FFD" w14:paraId="0D9AC41D" w14:textId="77777777" w:rsidTr="0048774C">
        <w:tc>
          <w:tcPr>
            <w:tcW w:w="2126" w:type="dxa"/>
            <w:vMerge/>
            <w:shd w:val="clear" w:color="auto" w:fill="auto"/>
            <w:tcPrChange w:id="595" w:author="Admin" w:date="2024-02-29T14:37:00Z" w16du:dateUtc="2024-02-29T07:37:00Z">
              <w:tcPr>
                <w:tcW w:w="2126" w:type="dxa"/>
                <w:vMerge/>
                <w:shd w:val="clear" w:color="auto" w:fill="auto"/>
              </w:tcPr>
            </w:tcPrChange>
          </w:tcPr>
          <w:p w14:paraId="20BB3361"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596" w:author="Admin" w:date="2024-02-29T14:37:00Z" w16du:dateUtc="2024-02-29T07:37:00Z">
              <w:tcPr>
                <w:tcW w:w="2269" w:type="dxa"/>
                <w:shd w:val="clear" w:color="auto" w:fill="auto"/>
              </w:tcPr>
            </w:tcPrChange>
          </w:tcPr>
          <w:p w14:paraId="48AED64C"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r w:rsidRPr="00652FFD">
              <w:rPr>
                <w:bCs/>
                <w:sz w:val="26"/>
                <w:szCs w:val="26"/>
              </w:rPr>
              <w:t>Điều 8</w:t>
            </w:r>
          </w:p>
        </w:tc>
        <w:tc>
          <w:tcPr>
            <w:tcW w:w="10773" w:type="dxa"/>
            <w:shd w:val="clear" w:color="auto" w:fill="auto"/>
            <w:tcPrChange w:id="597" w:author="Admin" w:date="2024-02-29T14:37:00Z" w16du:dateUtc="2024-02-29T07:37:00Z">
              <w:tcPr>
                <w:tcW w:w="11057" w:type="dxa"/>
                <w:shd w:val="clear" w:color="auto" w:fill="auto"/>
              </w:tcPr>
            </w:tcPrChange>
          </w:tcPr>
          <w:p w14:paraId="548C1387" w14:textId="77777777" w:rsidR="00376A41" w:rsidRPr="00376A41" w:rsidRDefault="005B2EA4" w:rsidP="00376A41">
            <w:pPr>
              <w:pStyle w:val="NormalWeb"/>
              <w:shd w:val="clear" w:color="auto" w:fill="FFFFFF"/>
              <w:spacing w:before="0" w:beforeAutospacing="0" w:after="0" w:afterAutospacing="0" w:line="269" w:lineRule="auto"/>
              <w:jc w:val="both"/>
              <w:rPr>
                <w:ins w:id="598" w:author="Admin" w:date="2024-02-29T11:54:00Z" w16du:dateUtc="2024-02-29T04:54:00Z"/>
                <w:i/>
                <w:sz w:val="26"/>
                <w:szCs w:val="26"/>
                <w:rPrChange w:id="599" w:author="Admin" w:date="2024-02-29T11:54:00Z" w16du:dateUtc="2024-02-29T04:54:00Z">
                  <w:rPr>
                    <w:ins w:id="600" w:author="Admin" w:date="2024-02-29T11:54:00Z" w16du:dateUtc="2024-02-29T04:54:00Z"/>
                    <w:rFonts w:ascii="Arial" w:hAnsi="Arial" w:cs="Arial"/>
                    <w:color w:val="000000"/>
                    <w:sz w:val="18"/>
                    <w:szCs w:val="18"/>
                  </w:rPr>
                </w:rPrChange>
              </w:rPr>
              <w:pPrChange w:id="601" w:author="Admin" w:date="2024-02-29T11:54:00Z" w16du:dateUtc="2024-02-29T04:54:00Z">
                <w:pPr>
                  <w:pStyle w:val="NormalWeb"/>
                  <w:shd w:val="clear" w:color="auto" w:fill="FFFFFF"/>
                  <w:spacing w:before="0" w:beforeAutospacing="0" w:after="0" w:afterAutospacing="0" w:line="234" w:lineRule="atLeast"/>
                </w:pPr>
              </w:pPrChange>
            </w:pPr>
            <w:r w:rsidRPr="00652FFD">
              <w:rPr>
                <w:i/>
                <w:sz w:val="26"/>
                <w:szCs w:val="26"/>
              </w:rPr>
              <w:t>“</w:t>
            </w:r>
            <w:bookmarkStart w:id="602" w:name="khoan_1_8"/>
            <w:ins w:id="603" w:author="Admin" w:date="2024-02-29T11:54:00Z" w16du:dateUtc="2024-02-29T04:54:00Z">
              <w:r w:rsidR="00376A41" w:rsidRPr="00376A41">
                <w:rPr>
                  <w:i/>
                  <w:sz w:val="26"/>
                  <w:szCs w:val="26"/>
                  <w:rPrChange w:id="604" w:author="Admin" w:date="2024-02-29T11:54:00Z" w16du:dateUtc="2024-02-29T04:54:00Z">
                    <w:rPr>
                      <w:rFonts w:ascii="Arial" w:hAnsi="Arial" w:cs="Arial"/>
                      <w:color w:val="000000"/>
                      <w:sz w:val="18"/>
                      <w:szCs w:val="18"/>
                      <w:lang w:val="nl-NL"/>
                    </w:rPr>
                  </w:rPrChange>
                </w:rPr>
                <w:t>1. Phân biệt đối xử trong lao động.</w:t>
              </w:r>
              <w:bookmarkEnd w:id="602"/>
            </w:ins>
          </w:p>
          <w:p w14:paraId="1CD60759" w14:textId="77777777" w:rsidR="00376A41" w:rsidRPr="00376A41" w:rsidRDefault="00376A41" w:rsidP="00376A41">
            <w:pPr>
              <w:pStyle w:val="NormalWeb"/>
              <w:shd w:val="clear" w:color="auto" w:fill="FFFFFF"/>
              <w:spacing w:before="0" w:beforeAutospacing="0" w:after="0" w:afterAutospacing="0" w:line="269" w:lineRule="auto"/>
              <w:jc w:val="both"/>
              <w:rPr>
                <w:ins w:id="605" w:author="Admin" w:date="2024-02-29T11:54:00Z" w16du:dateUtc="2024-02-29T04:54:00Z"/>
                <w:i/>
                <w:sz w:val="26"/>
                <w:szCs w:val="26"/>
                <w:rPrChange w:id="606" w:author="Admin" w:date="2024-02-29T11:54:00Z" w16du:dateUtc="2024-02-29T04:54:00Z">
                  <w:rPr>
                    <w:ins w:id="607" w:author="Admin" w:date="2024-02-29T11:54:00Z" w16du:dateUtc="2024-02-29T04:54:00Z"/>
                    <w:rFonts w:ascii="Arial" w:hAnsi="Arial" w:cs="Arial"/>
                    <w:color w:val="000000"/>
                    <w:sz w:val="18"/>
                    <w:szCs w:val="18"/>
                  </w:rPr>
                </w:rPrChange>
              </w:rPr>
              <w:pPrChange w:id="608" w:author="Admin" w:date="2024-02-29T11:54:00Z" w16du:dateUtc="2024-02-29T04:54:00Z">
                <w:pPr>
                  <w:pStyle w:val="NormalWeb"/>
                  <w:shd w:val="clear" w:color="auto" w:fill="FFFFFF"/>
                  <w:spacing w:before="0" w:beforeAutospacing="0" w:after="0" w:afterAutospacing="0" w:line="234" w:lineRule="atLeast"/>
                </w:pPr>
              </w:pPrChange>
            </w:pPr>
            <w:bookmarkStart w:id="609" w:name="khoan_2_8"/>
            <w:ins w:id="610" w:author="Admin" w:date="2024-02-29T11:54:00Z" w16du:dateUtc="2024-02-29T04:54:00Z">
              <w:r w:rsidRPr="00376A41">
                <w:rPr>
                  <w:i/>
                  <w:sz w:val="26"/>
                  <w:szCs w:val="26"/>
                  <w:rPrChange w:id="611" w:author="Admin" w:date="2024-02-29T11:54:00Z" w16du:dateUtc="2024-02-29T04:54:00Z">
                    <w:rPr>
                      <w:rFonts w:ascii="Arial" w:hAnsi="Arial" w:cs="Arial"/>
                      <w:color w:val="000000"/>
                      <w:sz w:val="18"/>
                      <w:szCs w:val="18"/>
                      <w:lang w:val="nl-NL"/>
                    </w:rPr>
                  </w:rPrChange>
                </w:rPr>
                <w:t>2. Ngược đãi người lao động, cưỡng bức lao động.</w:t>
              </w:r>
              <w:bookmarkEnd w:id="609"/>
            </w:ins>
          </w:p>
          <w:p w14:paraId="59E4AAFC" w14:textId="77777777" w:rsidR="00376A41" w:rsidRPr="00376A41" w:rsidRDefault="00376A41" w:rsidP="00376A41">
            <w:pPr>
              <w:pStyle w:val="NormalWeb"/>
              <w:shd w:val="clear" w:color="auto" w:fill="FFFFFF"/>
              <w:spacing w:before="0" w:beforeAutospacing="0" w:after="0" w:afterAutospacing="0" w:line="269" w:lineRule="auto"/>
              <w:jc w:val="both"/>
              <w:rPr>
                <w:ins w:id="612" w:author="Admin" w:date="2024-02-29T11:54:00Z" w16du:dateUtc="2024-02-29T04:54:00Z"/>
                <w:i/>
                <w:sz w:val="26"/>
                <w:szCs w:val="26"/>
                <w:rPrChange w:id="613" w:author="Admin" w:date="2024-02-29T11:54:00Z" w16du:dateUtc="2024-02-29T04:54:00Z">
                  <w:rPr>
                    <w:ins w:id="614" w:author="Admin" w:date="2024-02-29T11:54:00Z" w16du:dateUtc="2024-02-29T04:54:00Z"/>
                    <w:rFonts w:ascii="Arial" w:hAnsi="Arial" w:cs="Arial"/>
                    <w:color w:val="000000"/>
                    <w:sz w:val="18"/>
                    <w:szCs w:val="18"/>
                  </w:rPr>
                </w:rPrChange>
              </w:rPr>
              <w:pPrChange w:id="615" w:author="Admin" w:date="2024-02-29T11:54:00Z" w16du:dateUtc="2024-02-29T04:54:00Z">
                <w:pPr>
                  <w:pStyle w:val="NormalWeb"/>
                  <w:shd w:val="clear" w:color="auto" w:fill="FFFFFF"/>
                  <w:spacing w:before="0" w:beforeAutospacing="0" w:after="0" w:afterAutospacing="0" w:line="234" w:lineRule="atLeast"/>
                </w:pPr>
              </w:pPrChange>
            </w:pPr>
            <w:bookmarkStart w:id="616" w:name="khoan_3_8"/>
            <w:ins w:id="617" w:author="Admin" w:date="2024-02-29T11:54:00Z" w16du:dateUtc="2024-02-29T04:54:00Z">
              <w:r w:rsidRPr="00376A41">
                <w:rPr>
                  <w:i/>
                  <w:sz w:val="26"/>
                  <w:szCs w:val="26"/>
                  <w:rPrChange w:id="618" w:author="Admin" w:date="2024-02-29T11:54:00Z" w16du:dateUtc="2024-02-29T04:54:00Z">
                    <w:rPr>
                      <w:rFonts w:ascii="Arial" w:hAnsi="Arial" w:cs="Arial"/>
                      <w:color w:val="000000"/>
                      <w:sz w:val="18"/>
                      <w:szCs w:val="18"/>
                      <w:lang w:val="nl-NL"/>
                    </w:rPr>
                  </w:rPrChange>
                </w:rPr>
                <w:t>3. Quấy rối tình dục tại nơi làm việc.</w:t>
              </w:r>
              <w:bookmarkEnd w:id="616"/>
            </w:ins>
          </w:p>
          <w:p w14:paraId="34807497" w14:textId="77777777" w:rsidR="00376A41" w:rsidRPr="00376A41" w:rsidRDefault="00376A41" w:rsidP="00376A41">
            <w:pPr>
              <w:pStyle w:val="NormalWeb"/>
              <w:shd w:val="clear" w:color="auto" w:fill="FFFFFF"/>
              <w:spacing w:before="0" w:beforeAutospacing="0" w:after="0" w:afterAutospacing="0" w:line="269" w:lineRule="auto"/>
              <w:jc w:val="both"/>
              <w:rPr>
                <w:ins w:id="619" w:author="Admin" w:date="2024-02-29T11:54:00Z" w16du:dateUtc="2024-02-29T04:54:00Z"/>
                <w:i/>
                <w:sz w:val="26"/>
                <w:szCs w:val="26"/>
                <w:rPrChange w:id="620" w:author="Admin" w:date="2024-02-29T11:54:00Z" w16du:dateUtc="2024-02-29T04:54:00Z">
                  <w:rPr>
                    <w:ins w:id="621" w:author="Admin" w:date="2024-02-29T11:54:00Z" w16du:dateUtc="2024-02-29T04:54:00Z"/>
                    <w:rFonts w:ascii="Arial" w:hAnsi="Arial" w:cs="Arial"/>
                    <w:color w:val="000000"/>
                    <w:sz w:val="18"/>
                    <w:szCs w:val="18"/>
                  </w:rPr>
                </w:rPrChange>
              </w:rPr>
              <w:pPrChange w:id="622" w:author="Admin" w:date="2024-02-29T11:54:00Z" w16du:dateUtc="2024-02-29T04:54:00Z">
                <w:pPr>
                  <w:pStyle w:val="NormalWeb"/>
                  <w:shd w:val="clear" w:color="auto" w:fill="FFFFFF"/>
                  <w:spacing w:before="0" w:beforeAutospacing="0" w:after="0" w:afterAutospacing="0" w:line="234" w:lineRule="atLeast"/>
                </w:pPr>
              </w:pPrChange>
            </w:pPr>
            <w:bookmarkStart w:id="623" w:name="khoan_4_8"/>
            <w:ins w:id="624" w:author="Admin" w:date="2024-02-29T11:54:00Z" w16du:dateUtc="2024-02-29T04:54:00Z">
              <w:r w:rsidRPr="00376A41">
                <w:rPr>
                  <w:i/>
                  <w:sz w:val="26"/>
                  <w:szCs w:val="26"/>
                  <w:rPrChange w:id="625" w:author="Admin" w:date="2024-02-29T11:54:00Z" w16du:dateUtc="2024-02-29T04:54:00Z">
                    <w:rPr>
                      <w:rFonts w:ascii="Arial" w:hAnsi="Arial" w:cs="Arial"/>
                      <w:color w:val="000000"/>
                      <w:sz w:val="18"/>
                      <w:szCs w:val="18"/>
                      <w:lang w:val="nl-NL"/>
                    </w:rPr>
                  </w:rPrChange>
                </w:rPr>
                <w:t>4. Lợi dụng danh nghĩa dạy nghề, tập nghề để trục lợi, bóc lột sức lao động hoặc lôi kéo, dụ dỗ, ép buộc người học nghề, người tập nghề vào hoạt động trái pháp luật.</w:t>
              </w:r>
              <w:bookmarkEnd w:id="623"/>
            </w:ins>
          </w:p>
          <w:p w14:paraId="3F05A60A" w14:textId="77777777" w:rsidR="00376A41" w:rsidRPr="00376A41" w:rsidRDefault="00376A41" w:rsidP="00376A41">
            <w:pPr>
              <w:pStyle w:val="NormalWeb"/>
              <w:shd w:val="clear" w:color="auto" w:fill="FFFFFF"/>
              <w:spacing w:before="0" w:beforeAutospacing="0" w:after="0" w:afterAutospacing="0" w:line="269" w:lineRule="auto"/>
              <w:jc w:val="both"/>
              <w:rPr>
                <w:ins w:id="626" w:author="Admin" w:date="2024-02-29T11:54:00Z" w16du:dateUtc="2024-02-29T04:54:00Z"/>
                <w:i/>
                <w:sz w:val="26"/>
                <w:szCs w:val="26"/>
                <w:rPrChange w:id="627" w:author="Admin" w:date="2024-02-29T11:54:00Z" w16du:dateUtc="2024-02-29T04:54:00Z">
                  <w:rPr>
                    <w:ins w:id="628" w:author="Admin" w:date="2024-02-29T11:54:00Z" w16du:dateUtc="2024-02-29T04:54:00Z"/>
                    <w:rFonts w:ascii="Arial" w:hAnsi="Arial" w:cs="Arial"/>
                    <w:color w:val="000000"/>
                    <w:sz w:val="18"/>
                    <w:szCs w:val="18"/>
                  </w:rPr>
                </w:rPrChange>
              </w:rPr>
              <w:pPrChange w:id="629" w:author="Admin" w:date="2024-02-29T11:54:00Z" w16du:dateUtc="2024-02-29T04:54:00Z">
                <w:pPr>
                  <w:pStyle w:val="NormalWeb"/>
                  <w:shd w:val="clear" w:color="auto" w:fill="FFFFFF"/>
                  <w:spacing w:before="0" w:beforeAutospacing="0" w:after="0" w:afterAutospacing="0" w:line="234" w:lineRule="atLeast"/>
                </w:pPr>
              </w:pPrChange>
            </w:pPr>
            <w:bookmarkStart w:id="630" w:name="khoan_5_8"/>
            <w:ins w:id="631" w:author="Admin" w:date="2024-02-29T11:54:00Z" w16du:dateUtc="2024-02-29T04:54:00Z">
              <w:r w:rsidRPr="00376A41">
                <w:rPr>
                  <w:i/>
                  <w:sz w:val="26"/>
                  <w:szCs w:val="26"/>
                  <w:rPrChange w:id="632" w:author="Admin" w:date="2024-02-29T11:54:00Z" w16du:dateUtc="2024-02-29T04:54:00Z">
                    <w:rPr>
                      <w:rFonts w:ascii="Arial" w:hAnsi="Arial" w:cs="Arial"/>
                      <w:color w:val="000000"/>
                      <w:sz w:val="18"/>
                      <w:szCs w:val="18"/>
                      <w:lang w:val="nl-NL"/>
                    </w:rPr>
                  </w:rPrChange>
                </w:rPr>
                <w:t>5. Sử dụng lao động chưa qua đào tạo hoặc chưa có chứng chỉ kỹ năng nghề quốc gia đối với nghề, công việc phải sử dụng lao động đã được đào tạo hoặc phải có chứng chỉ kỹ năng nghề quốc gia.</w:t>
              </w:r>
              <w:bookmarkEnd w:id="630"/>
            </w:ins>
          </w:p>
          <w:p w14:paraId="765FF514" w14:textId="4E5CB28A" w:rsidR="005B2EA4" w:rsidRPr="00652FFD" w:rsidDel="00376A41" w:rsidRDefault="00376A41" w:rsidP="00D77C70">
            <w:pPr>
              <w:pStyle w:val="NormalWeb"/>
              <w:shd w:val="clear" w:color="auto" w:fill="FFFFFF"/>
              <w:spacing w:before="0" w:beforeAutospacing="0" w:after="0" w:afterAutospacing="0" w:line="269" w:lineRule="auto"/>
              <w:jc w:val="both"/>
              <w:rPr>
                <w:del w:id="633" w:author="Admin" w:date="2024-02-29T11:54:00Z" w16du:dateUtc="2024-02-29T04:54:00Z"/>
                <w:i/>
                <w:sz w:val="26"/>
                <w:szCs w:val="26"/>
              </w:rPr>
              <w:pPrChange w:id="634" w:author="Admin" w:date="2024-02-29T11:55:00Z" w16du:dateUtc="2024-02-29T04:55:00Z">
                <w:pPr>
                  <w:pStyle w:val="NormalWeb"/>
                  <w:shd w:val="clear" w:color="auto" w:fill="FFFFFF"/>
                  <w:spacing w:before="0" w:beforeAutospacing="0" w:after="0" w:afterAutospacing="0" w:line="269" w:lineRule="auto"/>
                  <w:jc w:val="both"/>
                </w:pPr>
              </w:pPrChange>
            </w:pPr>
            <w:bookmarkStart w:id="635" w:name="khoan_6_8"/>
            <w:ins w:id="636" w:author="Admin" w:date="2024-02-29T11:54:00Z" w16du:dateUtc="2024-02-29T04:54:00Z">
              <w:r w:rsidRPr="00376A41">
                <w:rPr>
                  <w:i/>
                  <w:sz w:val="26"/>
                  <w:szCs w:val="26"/>
                  <w:rPrChange w:id="637" w:author="Admin" w:date="2024-02-29T11:54:00Z" w16du:dateUtc="2024-02-29T04:54:00Z">
                    <w:rPr>
                      <w:rFonts w:ascii="Arial" w:hAnsi="Arial" w:cs="Arial"/>
                      <w:color w:val="000000"/>
                      <w:sz w:val="18"/>
                      <w:szCs w:val="18"/>
                      <w:lang w:val="nl-NL"/>
                    </w:rPr>
                  </w:rPrChange>
                </w:rPr>
                <w:t>6. Lôi kéo, dụ dỗ, hứa hẹn, quảng cáo gian dối hoặc thủ đoạn khác để lừa gạt người lao động hoặc để tuyển dụng người lao động với mục đích mua bán người, bóc lột, cưỡng bức lao động hoặc lợi dụng dịch vụ việc làm, hoạt động đưa người lao động đi làm việc ở nước ngoài theo hợp đồng để thực hiện hành vi trái pháp luật.</w:t>
              </w:r>
            </w:ins>
            <w:bookmarkEnd w:id="635"/>
            <w:del w:id="638" w:author="Admin" w:date="2024-02-29T11:54:00Z" w16du:dateUtc="2024-02-29T04:54:00Z">
              <w:r w:rsidR="005B2EA4" w:rsidRPr="00652FFD" w:rsidDel="00376A41">
                <w:rPr>
                  <w:i/>
                  <w:sz w:val="26"/>
                  <w:szCs w:val="26"/>
                </w:rPr>
                <w:delText>1. Phân biệt đối xử về giới tính, dân tộc, màu da, thành phần xã hội, tình trạng hôn nhân, tín ngưỡng, tôn giáo, nhiễm HIV, khuyết tật hoặc vì lý do thành lập, gia nhập và hoạt động công đoàn.</w:delText>
              </w:r>
            </w:del>
          </w:p>
          <w:p w14:paraId="5A49E771" w14:textId="081AF12E" w:rsidR="005B2EA4" w:rsidRPr="00652FFD" w:rsidDel="00376A41" w:rsidRDefault="005B2EA4" w:rsidP="00D77C70">
            <w:pPr>
              <w:pStyle w:val="NormalWeb"/>
              <w:shd w:val="clear" w:color="auto" w:fill="FFFFFF"/>
              <w:spacing w:before="0" w:beforeAutospacing="0" w:after="0" w:afterAutospacing="0" w:line="269" w:lineRule="auto"/>
              <w:jc w:val="both"/>
              <w:rPr>
                <w:del w:id="639" w:author="Admin" w:date="2024-02-29T11:54:00Z" w16du:dateUtc="2024-02-29T04:54:00Z"/>
                <w:i/>
                <w:sz w:val="26"/>
                <w:szCs w:val="26"/>
              </w:rPr>
              <w:pPrChange w:id="640" w:author="Admin" w:date="2024-02-29T11:55:00Z" w16du:dateUtc="2024-02-29T04:55:00Z">
                <w:pPr>
                  <w:pStyle w:val="NormalWeb"/>
                  <w:shd w:val="clear" w:color="auto" w:fill="FFFFFF"/>
                  <w:spacing w:before="0" w:beforeAutospacing="0" w:after="0" w:afterAutospacing="0" w:line="269" w:lineRule="auto"/>
                  <w:jc w:val="both"/>
                </w:pPr>
              </w:pPrChange>
            </w:pPr>
            <w:del w:id="641" w:author="Admin" w:date="2024-02-29T11:54:00Z" w16du:dateUtc="2024-02-29T04:54:00Z">
              <w:r w:rsidRPr="00652FFD" w:rsidDel="00376A41">
                <w:rPr>
                  <w:i/>
                  <w:sz w:val="26"/>
                  <w:szCs w:val="26"/>
                </w:rPr>
                <w:delText>2. Ngược đãi người lao động, quấy rối tình dục tại nơi làm việc.</w:delText>
              </w:r>
            </w:del>
          </w:p>
          <w:p w14:paraId="6040B889" w14:textId="6A9CCB2F" w:rsidR="005B2EA4" w:rsidRPr="00652FFD" w:rsidDel="00376A41" w:rsidRDefault="005B2EA4" w:rsidP="00D77C70">
            <w:pPr>
              <w:pStyle w:val="NormalWeb"/>
              <w:shd w:val="clear" w:color="auto" w:fill="FFFFFF"/>
              <w:spacing w:before="0" w:beforeAutospacing="0" w:after="0" w:afterAutospacing="0" w:line="269" w:lineRule="auto"/>
              <w:jc w:val="both"/>
              <w:rPr>
                <w:del w:id="642" w:author="Admin" w:date="2024-02-29T11:54:00Z" w16du:dateUtc="2024-02-29T04:54:00Z"/>
                <w:i/>
                <w:sz w:val="26"/>
                <w:szCs w:val="26"/>
              </w:rPr>
              <w:pPrChange w:id="643" w:author="Admin" w:date="2024-02-29T11:55:00Z" w16du:dateUtc="2024-02-29T04:55:00Z">
                <w:pPr>
                  <w:pStyle w:val="NormalWeb"/>
                  <w:shd w:val="clear" w:color="auto" w:fill="FFFFFF"/>
                  <w:spacing w:before="0" w:beforeAutospacing="0" w:after="0" w:afterAutospacing="0" w:line="269" w:lineRule="auto"/>
                  <w:jc w:val="both"/>
                </w:pPr>
              </w:pPrChange>
            </w:pPr>
            <w:del w:id="644" w:author="Admin" w:date="2024-02-29T11:54:00Z" w16du:dateUtc="2024-02-29T04:54:00Z">
              <w:r w:rsidRPr="00652FFD" w:rsidDel="00376A41">
                <w:rPr>
                  <w:i/>
                  <w:sz w:val="26"/>
                  <w:szCs w:val="26"/>
                </w:rPr>
                <w:delText>3. Cưỡng bức lao động.</w:delText>
              </w:r>
            </w:del>
          </w:p>
          <w:p w14:paraId="2DF43B7C" w14:textId="1C2BBA05" w:rsidR="005B2EA4" w:rsidRPr="00652FFD" w:rsidRDefault="005B2EA4" w:rsidP="00D77C70">
            <w:pPr>
              <w:pStyle w:val="NormalWeb"/>
              <w:shd w:val="clear" w:color="auto" w:fill="FFFFFF"/>
              <w:spacing w:before="0" w:beforeAutospacing="0" w:after="0" w:afterAutospacing="0" w:line="269" w:lineRule="auto"/>
              <w:jc w:val="both"/>
              <w:rPr>
                <w:i/>
                <w:sz w:val="26"/>
                <w:szCs w:val="26"/>
              </w:rPr>
            </w:pPr>
            <w:del w:id="645" w:author="Admin" w:date="2024-02-29T11:54:00Z" w16du:dateUtc="2024-02-29T04:54:00Z">
              <w:r w:rsidRPr="00652FFD" w:rsidDel="00376A41">
                <w:rPr>
                  <w:i/>
                  <w:sz w:val="26"/>
                  <w:szCs w:val="26"/>
                </w:rPr>
                <w:delText>4. Lợi dụng danh nghĩa dạy nghề, tập nghề để trục lợi, bóc lột sức lao động hoặc dụ dỗ, ép buộc người học nghề, người tập nghề vào hoạt động trái pháp luật</w:delText>
              </w:r>
            </w:del>
            <w:r w:rsidRPr="00652FFD">
              <w:rPr>
                <w:i/>
                <w:sz w:val="26"/>
                <w:szCs w:val="26"/>
              </w:rPr>
              <w:t>...”</w:t>
            </w:r>
          </w:p>
        </w:tc>
      </w:tr>
      <w:tr w:rsidR="005B2EA4" w:rsidRPr="00652FFD" w14:paraId="5A8E2C57" w14:textId="77777777" w:rsidTr="0048774C">
        <w:tc>
          <w:tcPr>
            <w:tcW w:w="2126" w:type="dxa"/>
            <w:vMerge/>
            <w:shd w:val="clear" w:color="auto" w:fill="auto"/>
            <w:tcPrChange w:id="646" w:author="Admin" w:date="2024-02-29T14:37:00Z" w16du:dateUtc="2024-02-29T07:37:00Z">
              <w:tcPr>
                <w:tcW w:w="2126" w:type="dxa"/>
                <w:vMerge/>
                <w:shd w:val="clear" w:color="auto" w:fill="auto"/>
              </w:tcPr>
            </w:tcPrChange>
          </w:tcPr>
          <w:p w14:paraId="05624BA1"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647" w:author="Admin" w:date="2024-02-29T14:37:00Z" w16du:dateUtc="2024-02-29T07:37:00Z">
              <w:tcPr>
                <w:tcW w:w="2269" w:type="dxa"/>
                <w:shd w:val="clear" w:color="auto" w:fill="auto"/>
              </w:tcPr>
            </w:tcPrChange>
          </w:tcPr>
          <w:p w14:paraId="26FC10B8" w14:textId="08F386D9" w:rsidR="005B2EA4" w:rsidRPr="00652FFD" w:rsidRDefault="00D77C70" w:rsidP="00B35853">
            <w:pPr>
              <w:pStyle w:val="NormalWeb"/>
              <w:shd w:val="clear" w:color="auto" w:fill="FFFFFF"/>
              <w:spacing w:before="0" w:beforeAutospacing="0" w:after="0" w:afterAutospacing="0" w:line="269" w:lineRule="auto"/>
              <w:jc w:val="center"/>
              <w:rPr>
                <w:bCs/>
                <w:sz w:val="26"/>
                <w:szCs w:val="26"/>
              </w:rPr>
            </w:pPr>
            <w:ins w:id="648" w:author="Admin" w:date="2024-02-29T12:00:00Z" w16du:dateUtc="2024-02-29T05:00:00Z">
              <w:r>
                <w:rPr>
                  <w:bCs/>
                  <w:sz w:val="26"/>
                  <w:szCs w:val="26"/>
                </w:rPr>
                <w:t xml:space="preserve">Khoản 2 </w:t>
              </w:r>
            </w:ins>
            <w:r w:rsidR="005B2EA4" w:rsidRPr="00652FFD">
              <w:rPr>
                <w:bCs/>
                <w:sz w:val="26"/>
                <w:szCs w:val="26"/>
              </w:rPr>
              <w:t>Điều 3</w:t>
            </w:r>
            <w:del w:id="649" w:author="Admin" w:date="2024-02-29T12:00:00Z" w16du:dateUtc="2024-02-29T05:00:00Z">
              <w:r w:rsidR="005B2EA4" w:rsidRPr="00652FFD" w:rsidDel="00D77C70">
                <w:rPr>
                  <w:bCs/>
                  <w:sz w:val="26"/>
                  <w:szCs w:val="26"/>
                </w:rPr>
                <w:delText>7</w:delText>
              </w:r>
            </w:del>
            <w:ins w:id="650" w:author="Admin" w:date="2024-02-29T12:00:00Z" w16du:dateUtc="2024-02-29T05:00:00Z">
              <w:r>
                <w:rPr>
                  <w:bCs/>
                  <w:sz w:val="26"/>
                  <w:szCs w:val="26"/>
                </w:rPr>
                <w:t>5</w:t>
              </w:r>
            </w:ins>
          </w:p>
        </w:tc>
        <w:tc>
          <w:tcPr>
            <w:tcW w:w="10773" w:type="dxa"/>
            <w:shd w:val="clear" w:color="auto" w:fill="auto"/>
            <w:tcPrChange w:id="651" w:author="Admin" w:date="2024-02-29T14:37:00Z" w16du:dateUtc="2024-02-29T07:37:00Z">
              <w:tcPr>
                <w:tcW w:w="11057" w:type="dxa"/>
                <w:shd w:val="clear" w:color="auto" w:fill="auto"/>
              </w:tcPr>
            </w:tcPrChange>
          </w:tcPr>
          <w:p w14:paraId="609AAFBD" w14:textId="77777777" w:rsidR="00D77C70" w:rsidRPr="00D77C70" w:rsidRDefault="005B2EA4" w:rsidP="00D77C70">
            <w:pPr>
              <w:pStyle w:val="NormalWeb"/>
              <w:shd w:val="clear" w:color="auto" w:fill="FFFFFF"/>
              <w:spacing w:before="0" w:beforeAutospacing="0" w:after="0" w:afterAutospacing="0" w:line="269" w:lineRule="auto"/>
              <w:jc w:val="both"/>
              <w:rPr>
                <w:ins w:id="652" w:author="Admin" w:date="2024-02-29T12:00:00Z" w16du:dateUtc="2024-02-29T05:00:00Z"/>
                <w:i/>
                <w:sz w:val="26"/>
                <w:szCs w:val="26"/>
                <w:rPrChange w:id="653" w:author="Admin" w:date="2024-02-29T12:00:00Z" w16du:dateUtc="2024-02-29T05:00:00Z">
                  <w:rPr>
                    <w:ins w:id="654" w:author="Admin" w:date="2024-02-29T12:00:00Z" w16du:dateUtc="2024-02-29T05:00:00Z"/>
                    <w:rFonts w:ascii="Arial" w:hAnsi="Arial" w:cs="Arial"/>
                    <w:color w:val="000000"/>
                    <w:sz w:val="18"/>
                    <w:szCs w:val="18"/>
                  </w:rPr>
                </w:rPrChange>
              </w:rPr>
              <w:pPrChange w:id="655" w:author="Admin" w:date="2024-02-29T12:00:00Z" w16du:dateUtc="2024-02-29T05:00:00Z">
                <w:pPr>
                  <w:pStyle w:val="NormalWeb"/>
                  <w:shd w:val="clear" w:color="auto" w:fill="FFFFFF"/>
                  <w:spacing w:before="0" w:beforeAutospacing="0" w:after="0" w:afterAutospacing="0" w:line="234" w:lineRule="atLeast"/>
                </w:pPr>
              </w:pPrChange>
            </w:pPr>
            <w:r w:rsidRPr="00652FFD">
              <w:rPr>
                <w:i/>
                <w:sz w:val="26"/>
                <w:szCs w:val="26"/>
              </w:rPr>
              <w:t>“</w:t>
            </w:r>
            <w:bookmarkStart w:id="656" w:name="khoan_2_35"/>
            <w:ins w:id="657" w:author="Admin" w:date="2024-02-29T12:00:00Z" w16du:dateUtc="2024-02-29T05:00:00Z">
              <w:r w:rsidR="00D77C70" w:rsidRPr="00D77C70">
                <w:rPr>
                  <w:i/>
                  <w:sz w:val="26"/>
                  <w:szCs w:val="26"/>
                  <w:rPrChange w:id="658" w:author="Admin" w:date="2024-02-29T12:00:00Z" w16du:dateUtc="2024-02-29T05:00:00Z">
                    <w:rPr>
                      <w:rFonts w:ascii="Arial" w:hAnsi="Arial" w:cs="Arial"/>
                      <w:color w:val="000000"/>
                      <w:sz w:val="18"/>
                      <w:szCs w:val="18"/>
                    </w:rPr>
                  </w:rPrChange>
                </w:rPr>
                <w:t>2. Người lao động có quyền đơn phương chấm dứt hợp đồng lao động không cần báo trước trong trường hợp sau đây:</w:t>
              </w:r>
              <w:bookmarkEnd w:id="656"/>
            </w:ins>
          </w:p>
          <w:p w14:paraId="2954DADA" w14:textId="77777777" w:rsidR="00D77C70" w:rsidRPr="00D77C70" w:rsidRDefault="00D77C70" w:rsidP="00D77C70">
            <w:pPr>
              <w:pStyle w:val="NormalWeb"/>
              <w:shd w:val="clear" w:color="auto" w:fill="FFFFFF"/>
              <w:spacing w:before="0" w:beforeAutospacing="0" w:after="0" w:afterAutospacing="0" w:line="269" w:lineRule="auto"/>
              <w:jc w:val="both"/>
              <w:rPr>
                <w:ins w:id="659" w:author="Admin" w:date="2024-02-29T12:00:00Z" w16du:dateUtc="2024-02-29T05:00:00Z"/>
                <w:i/>
                <w:sz w:val="26"/>
                <w:szCs w:val="26"/>
                <w:rPrChange w:id="660" w:author="Admin" w:date="2024-02-29T12:00:00Z" w16du:dateUtc="2024-02-29T05:00:00Z">
                  <w:rPr>
                    <w:ins w:id="661" w:author="Admin" w:date="2024-02-29T12:00:00Z" w16du:dateUtc="2024-02-29T05:00:00Z"/>
                    <w:rFonts w:ascii="Arial" w:hAnsi="Arial" w:cs="Arial"/>
                    <w:color w:val="000000"/>
                    <w:sz w:val="18"/>
                    <w:szCs w:val="18"/>
                  </w:rPr>
                </w:rPrChange>
              </w:rPr>
              <w:pPrChange w:id="662" w:author="Admin" w:date="2024-02-29T12:00:00Z" w16du:dateUtc="2024-02-29T05:00:00Z">
                <w:pPr>
                  <w:pStyle w:val="NormalWeb"/>
                  <w:shd w:val="clear" w:color="auto" w:fill="FFFFFF"/>
                  <w:spacing w:before="0" w:beforeAutospacing="0" w:after="0" w:afterAutospacing="0" w:line="234" w:lineRule="atLeast"/>
                </w:pPr>
              </w:pPrChange>
            </w:pPr>
            <w:bookmarkStart w:id="663" w:name="diem_a_2_35"/>
            <w:ins w:id="664" w:author="Admin" w:date="2024-02-29T12:00:00Z" w16du:dateUtc="2024-02-29T05:00:00Z">
              <w:r w:rsidRPr="00D77C70">
                <w:rPr>
                  <w:i/>
                  <w:sz w:val="26"/>
                  <w:szCs w:val="26"/>
                  <w:rPrChange w:id="665" w:author="Admin" w:date="2024-02-29T12:00:00Z" w16du:dateUtc="2024-02-29T05:00:00Z">
                    <w:rPr>
                      <w:rFonts w:ascii="Arial" w:hAnsi="Arial" w:cs="Arial"/>
                      <w:color w:val="000000"/>
                      <w:sz w:val="18"/>
                      <w:szCs w:val="18"/>
                    </w:rPr>
                  </w:rPrChange>
                </w:rPr>
                <w:t>a) Không được bố trí theo đúng công việc, địa điểm làm việc hoặc không được bảo đảm điều kiện làm việc theo thỏa thuận, trừ trường hợp quy định tại</w:t>
              </w:r>
              <w:bookmarkEnd w:id="663"/>
              <w:r w:rsidRPr="00D77C70">
                <w:rPr>
                  <w:i/>
                  <w:sz w:val="26"/>
                  <w:szCs w:val="26"/>
                  <w:rPrChange w:id="666" w:author="Admin" w:date="2024-02-29T12:00:00Z" w16du:dateUtc="2024-02-29T05:00:00Z">
                    <w:rPr>
                      <w:rFonts w:ascii="Arial" w:hAnsi="Arial" w:cs="Arial"/>
                      <w:color w:val="000000"/>
                      <w:sz w:val="18"/>
                      <w:szCs w:val="18"/>
                    </w:rPr>
                  </w:rPrChange>
                </w:rPr>
                <w:t> </w:t>
              </w:r>
              <w:bookmarkStart w:id="667" w:name="tc_11"/>
              <w:r w:rsidRPr="00D77C70">
                <w:rPr>
                  <w:i/>
                  <w:sz w:val="26"/>
                  <w:szCs w:val="26"/>
                  <w:rPrChange w:id="668" w:author="Admin" w:date="2024-02-29T12:00:00Z" w16du:dateUtc="2024-02-29T05:00:00Z">
                    <w:rPr>
                      <w:rFonts w:ascii="Arial" w:hAnsi="Arial" w:cs="Arial"/>
                      <w:color w:val="0000FF"/>
                      <w:sz w:val="18"/>
                      <w:szCs w:val="18"/>
                    </w:rPr>
                  </w:rPrChange>
                </w:rPr>
                <w:t>Điều 29 của Bộ luật này</w:t>
              </w:r>
              <w:bookmarkEnd w:id="667"/>
              <w:r w:rsidRPr="00D77C70">
                <w:rPr>
                  <w:i/>
                  <w:sz w:val="26"/>
                  <w:szCs w:val="26"/>
                  <w:rPrChange w:id="669" w:author="Admin" w:date="2024-02-29T12:00:00Z" w16du:dateUtc="2024-02-29T05:00:00Z">
                    <w:rPr>
                      <w:rFonts w:ascii="Arial" w:hAnsi="Arial" w:cs="Arial"/>
                      <w:color w:val="000000"/>
                      <w:sz w:val="18"/>
                      <w:szCs w:val="18"/>
                    </w:rPr>
                  </w:rPrChange>
                </w:rPr>
                <w:t>;</w:t>
              </w:r>
            </w:ins>
          </w:p>
          <w:p w14:paraId="375C93F8" w14:textId="77777777" w:rsidR="00D77C70" w:rsidRPr="00D77C70" w:rsidRDefault="00D77C70" w:rsidP="00D77C70">
            <w:pPr>
              <w:pStyle w:val="NormalWeb"/>
              <w:shd w:val="clear" w:color="auto" w:fill="FFFFFF"/>
              <w:spacing w:before="0" w:beforeAutospacing="0" w:after="0" w:afterAutospacing="0" w:line="269" w:lineRule="auto"/>
              <w:jc w:val="both"/>
              <w:rPr>
                <w:ins w:id="670" w:author="Admin" w:date="2024-02-29T12:00:00Z" w16du:dateUtc="2024-02-29T05:00:00Z"/>
                <w:i/>
                <w:sz w:val="26"/>
                <w:szCs w:val="26"/>
                <w:rPrChange w:id="671" w:author="Admin" w:date="2024-02-29T12:00:00Z" w16du:dateUtc="2024-02-29T05:00:00Z">
                  <w:rPr>
                    <w:ins w:id="672" w:author="Admin" w:date="2024-02-29T12:00:00Z" w16du:dateUtc="2024-02-29T05:00:00Z"/>
                    <w:rFonts w:ascii="Arial" w:hAnsi="Arial" w:cs="Arial"/>
                    <w:color w:val="000000"/>
                    <w:sz w:val="18"/>
                    <w:szCs w:val="18"/>
                  </w:rPr>
                </w:rPrChange>
              </w:rPr>
              <w:pPrChange w:id="673" w:author="Admin" w:date="2024-02-29T12:00:00Z" w16du:dateUtc="2024-02-29T05:00:00Z">
                <w:pPr>
                  <w:pStyle w:val="NormalWeb"/>
                  <w:shd w:val="clear" w:color="auto" w:fill="FFFFFF"/>
                  <w:spacing w:before="0" w:beforeAutospacing="0" w:after="0" w:afterAutospacing="0" w:line="234" w:lineRule="atLeast"/>
                </w:pPr>
              </w:pPrChange>
            </w:pPr>
            <w:bookmarkStart w:id="674" w:name="diem_b_2_35"/>
            <w:ins w:id="675" w:author="Admin" w:date="2024-02-29T12:00:00Z" w16du:dateUtc="2024-02-29T05:00:00Z">
              <w:r w:rsidRPr="00D77C70">
                <w:rPr>
                  <w:i/>
                  <w:sz w:val="26"/>
                  <w:szCs w:val="26"/>
                  <w:rPrChange w:id="676" w:author="Admin" w:date="2024-02-29T12:00:00Z" w16du:dateUtc="2024-02-29T05:00:00Z">
                    <w:rPr>
                      <w:rFonts w:ascii="Arial" w:hAnsi="Arial" w:cs="Arial"/>
                      <w:color w:val="000000"/>
                      <w:sz w:val="18"/>
                      <w:szCs w:val="18"/>
                    </w:rPr>
                  </w:rPrChange>
                </w:rPr>
                <w:lastRenderedPageBreak/>
                <w:t>b) Không được trả đủ lương hoặc trả lương không đúng thời hạn, trừ trường hợp quy định tại</w:t>
              </w:r>
              <w:bookmarkEnd w:id="674"/>
              <w:r w:rsidRPr="00D77C70">
                <w:rPr>
                  <w:i/>
                  <w:sz w:val="26"/>
                  <w:szCs w:val="26"/>
                  <w:rPrChange w:id="677" w:author="Admin" w:date="2024-02-29T12:00:00Z" w16du:dateUtc="2024-02-29T05:00:00Z">
                    <w:rPr>
                      <w:rFonts w:ascii="Arial" w:hAnsi="Arial" w:cs="Arial"/>
                      <w:color w:val="000000"/>
                      <w:sz w:val="18"/>
                      <w:szCs w:val="18"/>
                    </w:rPr>
                  </w:rPrChange>
                </w:rPr>
                <w:t> </w:t>
              </w:r>
              <w:bookmarkStart w:id="678" w:name="tc_12"/>
              <w:r w:rsidRPr="00D77C70">
                <w:rPr>
                  <w:i/>
                  <w:sz w:val="26"/>
                  <w:szCs w:val="26"/>
                  <w:rPrChange w:id="679" w:author="Admin" w:date="2024-02-29T12:00:00Z" w16du:dateUtc="2024-02-29T05:00:00Z">
                    <w:rPr>
                      <w:rFonts w:ascii="Arial" w:hAnsi="Arial" w:cs="Arial"/>
                      <w:color w:val="0000FF"/>
                      <w:sz w:val="18"/>
                      <w:szCs w:val="18"/>
                    </w:rPr>
                  </w:rPrChange>
                </w:rPr>
                <w:t>khoản 4 Điều 97 của Bộ luật này</w:t>
              </w:r>
              <w:bookmarkEnd w:id="678"/>
              <w:r w:rsidRPr="00D77C70">
                <w:rPr>
                  <w:i/>
                  <w:sz w:val="26"/>
                  <w:szCs w:val="26"/>
                  <w:rPrChange w:id="680" w:author="Admin" w:date="2024-02-29T12:00:00Z" w16du:dateUtc="2024-02-29T05:00:00Z">
                    <w:rPr>
                      <w:rFonts w:ascii="Arial" w:hAnsi="Arial" w:cs="Arial"/>
                      <w:color w:val="000000"/>
                      <w:sz w:val="18"/>
                      <w:szCs w:val="18"/>
                    </w:rPr>
                  </w:rPrChange>
                </w:rPr>
                <w:t>;</w:t>
              </w:r>
            </w:ins>
          </w:p>
          <w:p w14:paraId="75A56277" w14:textId="77777777" w:rsidR="00D77C70" w:rsidRPr="00D77C70" w:rsidRDefault="00D77C70" w:rsidP="00D77C70">
            <w:pPr>
              <w:pStyle w:val="NormalWeb"/>
              <w:shd w:val="clear" w:color="auto" w:fill="FFFFFF"/>
              <w:spacing w:before="0" w:beforeAutospacing="0" w:after="0" w:afterAutospacing="0" w:line="269" w:lineRule="auto"/>
              <w:jc w:val="both"/>
              <w:rPr>
                <w:ins w:id="681" w:author="Admin" w:date="2024-02-29T12:00:00Z" w16du:dateUtc="2024-02-29T05:00:00Z"/>
                <w:i/>
                <w:sz w:val="26"/>
                <w:szCs w:val="26"/>
                <w:rPrChange w:id="682" w:author="Admin" w:date="2024-02-29T12:00:00Z" w16du:dateUtc="2024-02-29T05:00:00Z">
                  <w:rPr>
                    <w:ins w:id="683" w:author="Admin" w:date="2024-02-29T12:00:00Z" w16du:dateUtc="2024-02-29T05:00:00Z"/>
                    <w:rFonts w:ascii="Arial" w:hAnsi="Arial" w:cs="Arial"/>
                    <w:color w:val="000000"/>
                    <w:sz w:val="18"/>
                    <w:szCs w:val="18"/>
                  </w:rPr>
                </w:rPrChange>
              </w:rPr>
              <w:pPrChange w:id="684" w:author="Admin" w:date="2024-02-29T12:00:00Z" w16du:dateUtc="2024-02-29T05:00:00Z">
                <w:pPr>
                  <w:pStyle w:val="NormalWeb"/>
                  <w:shd w:val="clear" w:color="auto" w:fill="FFFFFF"/>
                  <w:spacing w:before="0" w:beforeAutospacing="0" w:after="0" w:afterAutospacing="0" w:line="234" w:lineRule="atLeast"/>
                </w:pPr>
              </w:pPrChange>
            </w:pPr>
            <w:bookmarkStart w:id="685" w:name="diem_c_2_35"/>
            <w:ins w:id="686" w:author="Admin" w:date="2024-02-29T12:00:00Z" w16du:dateUtc="2024-02-29T05:00:00Z">
              <w:r w:rsidRPr="00D77C70">
                <w:rPr>
                  <w:i/>
                  <w:sz w:val="26"/>
                  <w:szCs w:val="26"/>
                  <w:rPrChange w:id="687" w:author="Admin" w:date="2024-02-29T12:00:00Z" w16du:dateUtc="2024-02-29T05:00:00Z">
                    <w:rPr>
                      <w:rFonts w:ascii="Arial" w:hAnsi="Arial" w:cs="Arial"/>
                      <w:color w:val="000000"/>
                      <w:sz w:val="18"/>
                      <w:szCs w:val="18"/>
                    </w:rPr>
                  </w:rPrChange>
                </w:rPr>
                <w:t>c) Bị người sử dụng lao động ngược đãi, đánh đập hoặc có lời nói, hành vi nhục mạ, hành vi làm ảnh hưởng đến sức khỏe, nhân phẩm, danh dự; bị cưỡng bức lao động;</w:t>
              </w:r>
              <w:bookmarkEnd w:id="685"/>
            </w:ins>
          </w:p>
          <w:p w14:paraId="2F1A2349" w14:textId="2FE5D21C" w:rsidR="005B2EA4" w:rsidRPr="00652FFD" w:rsidDel="00D77C70" w:rsidRDefault="00D77C70" w:rsidP="00D77C70">
            <w:pPr>
              <w:pStyle w:val="NormalWeb"/>
              <w:shd w:val="clear" w:color="auto" w:fill="FFFFFF"/>
              <w:spacing w:before="0" w:beforeAutospacing="0" w:after="0" w:afterAutospacing="0" w:line="269" w:lineRule="auto"/>
              <w:jc w:val="both"/>
              <w:rPr>
                <w:del w:id="688" w:author="Admin" w:date="2024-02-29T12:00:00Z" w16du:dateUtc="2024-02-29T05:00:00Z"/>
                <w:i/>
                <w:sz w:val="26"/>
                <w:szCs w:val="26"/>
              </w:rPr>
              <w:pPrChange w:id="689" w:author="Admin" w:date="2024-02-29T12:00:00Z" w16du:dateUtc="2024-02-29T05:00:00Z">
                <w:pPr>
                  <w:pStyle w:val="NormalWeb"/>
                  <w:shd w:val="clear" w:color="auto" w:fill="FFFFFF"/>
                  <w:spacing w:before="0" w:beforeAutospacing="0" w:after="0" w:afterAutospacing="0" w:line="269" w:lineRule="auto"/>
                  <w:jc w:val="both"/>
                </w:pPr>
              </w:pPrChange>
            </w:pPr>
            <w:bookmarkStart w:id="690" w:name="diem_d_2_35"/>
            <w:ins w:id="691" w:author="Admin" w:date="2024-02-29T12:00:00Z" w16du:dateUtc="2024-02-29T05:00:00Z">
              <w:r w:rsidRPr="00D77C70">
                <w:rPr>
                  <w:i/>
                  <w:sz w:val="26"/>
                  <w:szCs w:val="26"/>
                  <w:rPrChange w:id="692" w:author="Admin" w:date="2024-02-29T12:00:00Z" w16du:dateUtc="2024-02-29T05:00:00Z">
                    <w:rPr>
                      <w:rFonts w:ascii="Arial" w:hAnsi="Arial" w:cs="Arial"/>
                      <w:color w:val="000000"/>
                      <w:sz w:val="18"/>
                      <w:szCs w:val="18"/>
                    </w:rPr>
                  </w:rPrChange>
                </w:rPr>
                <w:t>d) Bị quấy rối tình dục tại nơi làm việc</w:t>
              </w:r>
            </w:ins>
            <w:bookmarkEnd w:id="690"/>
            <w:del w:id="693" w:author="Admin" w:date="2024-02-29T12:00:00Z" w16du:dateUtc="2024-02-29T05:00:00Z">
              <w:r w:rsidR="005B2EA4" w:rsidRPr="00652FFD" w:rsidDel="00D77C70">
                <w:rPr>
                  <w:i/>
                  <w:sz w:val="26"/>
                  <w:szCs w:val="26"/>
                </w:rPr>
                <w:delText>1. Người lao động làm việc theo hợp đồng lao động xác định thời hạn, hợp đồng lao động theo mùa vụ hoặc theo một công việc nhất định có thời hạn dưới 12 tháng có quyền đơn phương chấm dứt hợp đồng lao động trước thời hạn trong những trường hợp sau đây:</w:delText>
              </w:r>
            </w:del>
          </w:p>
          <w:p w14:paraId="18C86317" w14:textId="2F335D9A" w:rsidR="005B2EA4" w:rsidRPr="00652FFD" w:rsidRDefault="005B2EA4" w:rsidP="00D77C70">
            <w:pPr>
              <w:pStyle w:val="NormalWeb"/>
              <w:shd w:val="clear" w:color="auto" w:fill="FFFFFF"/>
              <w:spacing w:before="0" w:beforeAutospacing="0" w:after="0" w:afterAutospacing="0" w:line="269" w:lineRule="auto"/>
              <w:jc w:val="both"/>
              <w:rPr>
                <w:i/>
                <w:sz w:val="26"/>
                <w:szCs w:val="26"/>
              </w:rPr>
            </w:pPr>
            <w:del w:id="694" w:author="Admin" w:date="2024-02-29T12:00:00Z" w16du:dateUtc="2024-02-29T05:00:00Z">
              <w:r w:rsidRPr="00652FFD" w:rsidDel="00D77C70">
                <w:rPr>
                  <w:i/>
                  <w:sz w:val="26"/>
                  <w:szCs w:val="26"/>
                </w:rPr>
                <w:delText>c) Bị ngược đãi, quấy rối tình dục, cưỡng bức lao động</w:delText>
              </w:r>
            </w:del>
            <w:r w:rsidRPr="00652FFD">
              <w:rPr>
                <w:i/>
                <w:sz w:val="26"/>
                <w:szCs w:val="26"/>
              </w:rPr>
              <w:t>...”</w:t>
            </w:r>
          </w:p>
        </w:tc>
      </w:tr>
      <w:tr w:rsidR="005B2EA4" w:rsidRPr="00652FFD" w14:paraId="1521B0FA" w14:textId="77777777" w:rsidTr="0048774C">
        <w:tc>
          <w:tcPr>
            <w:tcW w:w="2126" w:type="dxa"/>
            <w:vMerge/>
            <w:shd w:val="clear" w:color="auto" w:fill="auto"/>
            <w:tcPrChange w:id="695" w:author="Admin" w:date="2024-02-29T14:37:00Z" w16du:dateUtc="2024-02-29T07:37:00Z">
              <w:tcPr>
                <w:tcW w:w="2126" w:type="dxa"/>
                <w:vMerge/>
                <w:shd w:val="clear" w:color="auto" w:fill="auto"/>
              </w:tcPr>
            </w:tcPrChange>
          </w:tcPr>
          <w:p w14:paraId="1B47EE48"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696" w:author="Admin" w:date="2024-02-29T14:37:00Z" w16du:dateUtc="2024-02-29T07:37:00Z">
              <w:tcPr>
                <w:tcW w:w="2269" w:type="dxa"/>
                <w:shd w:val="clear" w:color="auto" w:fill="auto"/>
              </w:tcPr>
            </w:tcPrChange>
          </w:tcPr>
          <w:p w14:paraId="318D107B" w14:textId="5F3C495D" w:rsidR="005B2EA4" w:rsidRPr="00652FFD" w:rsidRDefault="005B2EA4" w:rsidP="00B35853">
            <w:pPr>
              <w:pStyle w:val="NormalWeb"/>
              <w:shd w:val="clear" w:color="auto" w:fill="FFFFFF"/>
              <w:spacing w:before="0" w:beforeAutospacing="0" w:after="0" w:afterAutospacing="0" w:line="269" w:lineRule="auto"/>
              <w:jc w:val="center"/>
              <w:rPr>
                <w:sz w:val="26"/>
                <w:szCs w:val="26"/>
              </w:rPr>
            </w:pPr>
            <w:r w:rsidRPr="00652FFD">
              <w:rPr>
                <w:bCs/>
                <w:sz w:val="26"/>
                <w:szCs w:val="26"/>
              </w:rPr>
              <w:t xml:space="preserve">Khoản 1 Điều </w:t>
            </w:r>
            <w:del w:id="697" w:author="Admin" w:date="2024-02-29T12:02:00Z" w16du:dateUtc="2024-02-29T05:02:00Z">
              <w:r w:rsidRPr="00652FFD" w:rsidDel="00526D2E">
                <w:rPr>
                  <w:bCs/>
                  <w:sz w:val="26"/>
                  <w:szCs w:val="26"/>
                </w:rPr>
                <w:delText>128</w:delText>
              </w:r>
            </w:del>
            <w:ins w:id="698" w:author="Admin" w:date="2024-02-29T12:02:00Z" w16du:dateUtc="2024-02-29T05:02:00Z">
              <w:r w:rsidR="00526D2E" w:rsidRPr="00652FFD">
                <w:rPr>
                  <w:bCs/>
                  <w:sz w:val="26"/>
                  <w:szCs w:val="26"/>
                </w:rPr>
                <w:t>12</w:t>
              </w:r>
              <w:r w:rsidR="00526D2E">
                <w:rPr>
                  <w:bCs/>
                  <w:sz w:val="26"/>
                  <w:szCs w:val="26"/>
                </w:rPr>
                <w:t>7</w:t>
              </w:r>
            </w:ins>
          </w:p>
        </w:tc>
        <w:tc>
          <w:tcPr>
            <w:tcW w:w="10773" w:type="dxa"/>
            <w:shd w:val="clear" w:color="auto" w:fill="auto"/>
            <w:tcPrChange w:id="699" w:author="Admin" w:date="2024-02-29T14:37:00Z" w16du:dateUtc="2024-02-29T07:37:00Z">
              <w:tcPr>
                <w:tcW w:w="11057" w:type="dxa"/>
                <w:shd w:val="clear" w:color="auto" w:fill="auto"/>
              </w:tcPr>
            </w:tcPrChange>
          </w:tcPr>
          <w:p w14:paraId="0BBE0DBD" w14:textId="689D419E"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w:t>
            </w:r>
            <w:bookmarkStart w:id="700" w:name="khoan_1_127"/>
            <w:ins w:id="701" w:author="Admin" w:date="2024-02-29T12:02:00Z" w16du:dateUtc="2024-02-29T05:02:00Z">
              <w:r w:rsidR="00526D2E" w:rsidRPr="006419F9">
                <w:rPr>
                  <w:i/>
                  <w:sz w:val="26"/>
                  <w:szCs w:val="26"/>
                  <w:rPrChange w:id="702" w:author="Admin" w:date="2024-02-29T12:03:00Z" w16du:dateUtc="2024-02-29T05:03:00Z">
                    <w:rPr>
                      <w:rFonts w:ascii="Arial" w:hAnsi="Arial" w:cs="Arial"/>
                      <w:color w:val="000000"/>
                      <w:sz w:val="18"/>
                      <w:szCs w:val="18"/>
                      <w:shd w:val="clear" w:color="auto" w:fill="FFFFFF"/>
                      <w:lang w:val="nl-NL"/>
                    </w:rPr>
                  </w:rPrChange>
                </w:rPr>
                <w:t>1. Xâm phạm sức khỏe, danh dự, tính mạng, uy tín, nhân phẩm của người lao động</w:t>
              </w:r>
            </w:ins>
            <w:bookmarkEnd w:id="700"/>
            <w:del w:id="703" w:author="Admin" w:date="2024-02-29T12:02:00Z" w16du:dateUtc="2024-02-29T05:02:00Z">
              <w:r w:rsidRPr="00652FFD" w:rsidDel="00526D2E">
                <w:rPr>
                  <w:i/>
                  <w:sz w:val="26"/>
                  <w:szCs w:val="26"/>
                </w:rPr>
                <w:delText>1. Xâm phạm thân thể, nhân phẩm của người lao động</w:delText>
              </w:r>
            </w:del>
            <w:r w:rsidRPr="00652FFD">
              <w:rPr>
                <w:i/>
                <w:sz w:val="26"/>
                <w:szCs w:val="26"/>
              </w:rPr>
              <w:t>...”</w:t>
            </w:r>
          </w:p>
        </w:tc>
      </w:tr>
      <w:tr w:rsidR="005B2EA4" w:rsidRPr="00652FFD" w14:paraId="4DE96E88" w14:textId="77777777" w:rsidTr="0048774C">
        <w:tc>
          <w:tcPr>
            <w:tcW w:w="2126" w:type="dxa"/>
            <w:vMerge/>
            <w:shd w:val="clear" w:color="auto" w:fill="auto"/>
            <w:tcPrChange w:id="704" w:author="Admin" w:date="2024-02-29T14:37:00Z" w16du:dateUtc="2024-02-29T07:37:00Z">
              <w:tcPr>
                <w:tcW w:w="2126" w:type="dxa"/>
                <w:vMerge/>
                <w:shd w:val="clear" w:color="auto" w:fill="auto"/>
              </w:tcPr>
            </w:tcPrChange>
          </w:tcPr>
          <w:p w14:paraId="488F2BD4"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705" w:author="Admin" w:date="2024-02-29T14:37:00Z" w16du:dateUtc="2024-02-29T07:37:00Z">
              <w:tcPr>
                <w:tcW w:w="2269" w:type="dxa"/>
                <w:shd w:val="clear" w:color="auto" w:fill="auto"/>
              </w:tcPr>
            </w:tcPrChange>
          </w:tcPr>
          <w:p w14:paraId="37914905" w14:textId="3EDB2531" w:rsidR="005B2EA4" w:rsidRPr="00652FFD" w:rsidRDefault="005B2EA4" w:rsidP="00B35853">
            <w:pPr>
              <w:pStyle w:val="NormalWeb"/>
              <w:shd w:val="clear" w:color="auto" w:fill="FFFFFF"/>
              <w:spacing w:before="0" w:beforeAutospacing="0" w:after="0" w:afterAutospacing="0" w:line="269" w:lineRule="auto"/>
              <w:jc w:val="center"/>
              <w:rPr>
                <w:sz w:val="26"/>
                <w:szCs w:val="26"/>
              </w:rPr>
            </w:pPr>
            <w:r w:rsidRPr="00652FFD">
              <w:rPr>
                <w:bCs/>
                <w:sz w:val="26"/>
                <w:szCs w:val="26"/>
              </w:rPr>
              <w:t>Khoản 1 Điều 1</w:t>
            </w:r>
            <w:del w:id="706" w:author="Admin" w:date="2024-02-29T12:03:00Z" w16du:dateUtc="2024-02-29T05:03:00Z">
              <w:r w:rsidRPr="00652FFD" w:rsidDel="006419F9">
                <w:rPr>
                  <w:bCs/>
                  <w:sz w:val="26"/>
                  <w:szCs w:val="26"/>
                </w:rPr>
                <w:delText>83</w:delText>
              </w:r>
            </w:del>
            <w:ins w:id="707" w:author="Admin" w:date="2024-02-29T12:03:00Z" w16du:dateUtc="2024-02-29T05:03:00Z">
              <w:r w:rsidR="006419F9">
                <w:rPr>
                  <w:bCs/>
                  <w:sz w:val="26"/>
                  <w:szCs w:val="26"/>
                </w:rPr>
                <w:t>65</w:t>
              </w:r>
            </w:ins>
          </w:p>
        </w:tc>
        <w:tc>
          <w:tcPr>
            <w:tcW w:w="10773" w:type="dxa"/>
            <w:shd w:val="clear" w:color="auto" w:fill="auto"/>
            <w:tcPrChange w:id="708" w:author="Admin" w:date="2024-02-29T14:37:00Z" w16du:dateUtc="2024-02-29T07:37:00Z">
              <w:tcPr>
                <w:tcW w:w="11057" w:type="dxa"/>
                <w:shd w:val="clear" w:color="auto" w:fill="auto"/>
              </w:tcPr>
            </w:tcPrChange>
          </w:tcPr>
          <w:p w14:paraId="5BAB18F6" w14:textId="2B1AF922"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w:t>
            </w:r>
            <w:bookmarkStart w:id="709" w:name="khoan_1_165"/>
            <w:ins w:id="710" w:author="Admin" w:date="2024-02-29T12:03:00Z" w16du:dateUtc="2024-02-29T05:03:00Z">
              <w:r w:rsidR="006419F9" w:rsidRPr="006419F9">
                <w:rPr>
                  <w:i/>
                  <w:sz w:val="26"/>
                  <w:szCs w:val="26"/>
                  <w:rPrChange w:id="711" w:author="Admin" w:date="2024-02-29T12:03:00Z" w16du:dateUtc="2024-02-29T05:03:00Z">
                    <w:rPr>
                      <w:rFonts w:ascii="Arial" w:hAnsi="Arial" w:cs="Arial"/>
                      <w:color w:val="000000"/>
                      <w:sz w:val="18"/>
                      <w:szCs w:val="18"/>
                      <w:shd w:val="clear" w:color="auto" w:fill="FFFFFF"/>
                      <w:lang w:val="nl-NL"/>
                    </w:rPr>
                  </w:rPrChange>
                </w:rPr>
                <w:t>1. Ngược đãi, quấy rối tình dục, cưỡng bức lao động, dùng vũ lực đối với lao động là người giúp việc gia đình.</w:t>
              </w:r>
            </w:ins>
            <w:bookmarkEnd w:id="709"/>
            <w:del w:id="712" w:author="Admin" w:date="2024-02-29T12:03:00Z" w16du:dateUtc="2024-02-29T05:03:00Z">
              <w:r w:rsidRPr="00652FFD" w:rsidDel="006419F9">
                <w:rPr>
                  <w:i/>
                  <w:sz w:val="26"/>
                  <w:szCs w:val="26"/>
                </w:rPr>
                <w:delText>1. Ngược đãi, quấy rối tình dục, cưỡng bức lao động, dùng vũ lực đối với lao động là người giúp việc gia đình</w:delText>
              </w:r>
            </w:del>
            <w:r w:rsidRPr="00652FFD">
              <w:rPr>
                <w:i/>
                <w:sz w:val="26"/>
                <w:szCs w:val="26"/>
              </w:rPr>
              <w:t>...”</w:t>
            </w:r>
          </w:p>
        </w:tc>
      </w:tr>
      <w:tr w:rsidR="005B2EA4" w:rsidRPr="00652FFD" w14:paraId="6B935AC8" w14:textId="77777777" w:rsidTr="0048774C">
        <w:tc>
          <w:tcPr>
            <w:tcW w:w="2126" w:type="dxa"/>
            <w:vMerge w:val="restart"/>
            <w:shd w:val="clear" w:color="auto" w:fill="auto"/>
            <w:tcPrChange w:id="713" w:author="Admin" w:date="2024-02-29T14:37:00Z" w16du:dateUtc="2024-02-29T07:37:00Z">
              <w:tcPr>
                <w:tcW w:w="2126" w:type="dxa"/>
                <w:vMerge w:val="restart"/>
                <w:shd w:val="clear" w:color="auto" w:fill="auto"/>
              </w:tcPr>
            </w:tcPrChange>
          </w:tcPr>
          <w:p w14:paraId="0F423718" w14:textId="77777777" w:rsidR="005B2EA4" w:rsidRPr="005B2EA4" w:rsidRDefault="005B2EA4" w:rsidP="005B2EA4">
            <w:pPr>
              <w:spacing w:line="269" w:lineRule="auto"/>
              <w:jc w:val="center"/>
              <w:rPr>
                <w:b/>
                <w:sz w:val="26"/>
                <w:szCs w:val="26"/>
                <w:lang w:val="nl-NL"/>
              </w:rPr>
            </w:pPr>
            <w:r w:rsidRPr="005B2EA4">
              <w:rPr>
                <w:b/>
                <w:sz w:val="26"/>
                <w:szCs w:val="26"/>
                <w:lang w:val="nl-NL"/>
              </w:rPr>
              <w:t>19. Luật Hôn nhân và gia đình năm 2014</w:t>
            </w:r>
          </w:p>
        </w:tc>
        <w:tc>
          <w:tcPr>
            <w:tcW w:w="2269" w:type="dxa"/>
            <w:shd w:val="clear" w:color="auto" w:fill="auto"/>
            <w:tcPrChange w:id="714" w:author="Admin" w:date="2024-02-29T14:37:00Z" w16du:dateUtc="2024-02-29T07:37:00Z">
              <w:tcPr>
                <w:tcW w:w="2269" w:type="dxa"/>
                <w:shd w:val="clear" w:color="auto" w:fill="auto"/>
              </w:tcPr>
            </w:tcPrChange>
          </w:tcPr>
          <w:p w14:paraId="7A484578" w14:textId="77777777" w:rsidR="005B2EA4" w:rsidRPr="00652FFD" w:rsidRDefault="005B2EA4" w:rsidP="00BF7A31">
            <w:pPr>
              <w:pStyle w:val="NormalWeb"/>
              <w:shd w:val="clear" w:color="auto" w:fill="FFFFFF"/>
              <w:spacing w:before="0" w:beforeAutospacing="0" w:after="0" w:afterAutospacing="0" w:line="269" w:lineRule="auto"/>
              <w:jc w:val="center"/>
              <w:rPr>
                <w:sz w:val="26"/>
                <w:szCs w:val="26"/>
              </w:rPr>
            </w:pPr>
            <w:r w:rsidRPr="00652FFD">
              <w:rPr>
                <w:bCs/>
                <w:sz w:val="26"/>
                <w:szCs w:val="26"/>
              </w:rPr>
              <w:t>Khoản 3 Điều 4</w:t>
            </w:r>
          </w:p>
          <w:p w14:paraId="419DFDD0"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p>
        </w:tc>
        <w:tc>
          <w:tcPr>
            <w:tcW w:w="10773" w:type="dxa"/>
            <w:shd w:val="clear" w:color="auto" w:fill="auto"/>
            <w:tcPrChange w:id="715" w:author="Admin" w:date="2024-02-29T14:37:00Z" w16du:dateUtc="2024-02-29T07:37:00Z">
              <w:tcPr>
                <w:tcW w:w="11057" w:type="dxa"/>
                <w:shd w:val="clear" w:color="auto" w:fill="auto"/>
              </w:tcPr>
            </w:tcPrChange>
          </w:tcPr>
          <w:p w14:paraId="651ED9B8"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“3. Cơ quan, tổ chức có trách nhiệm giáo dục, vận động cán bộ, công chức, viên chức, người lao động, các thành viên của mình và mọi công dân xây dựng gia đình văn hóa; kịp thời hòa giải mâu thuẫn trong gia đình, bảo vệ quyền, lợi ích hợp pháp của các thành viên gia đình. Nhà trường phối hợp </w:t>
            </w:r>
            <w:r w:rsidRPr="006419F9">
              <w:rPr>
                <w:i/>
                <w:sz w:val="26"/>
                <w:szCs w:val="26"/>
                <w:rPrChange w:id="716" w:author="Admin" w:date="2024-02-29T12:03:00Z" w16du:dateUtc="2024-02-29T05:03:00Z">
                  <w:rPr>
                    <w:i/>
                    <w:sz w:val="26"/>
                    <w:szCs w:val="26"/>
                    <w:shd w:val="clear" w:color="auto" w:fill="FFFFFF"/>
                  </w:rPr>
                </w:rPrChange>
              </w:rPr>
              <w:t>với</w:t>
            </w:r>
            <w:r w:rsidRPr="00652FFD">
              <w:rPr>
                <w:i/>
                <w:sz w:val="26"/>
                <w:szCs w:val="26"/>
              </w:rPr>
              <w:t> gia đình trong việc giáo dục, tuyên truyền, phổ biến pháp luật về hôn nhân và gia đình cho thế hệ trẻ.”</w:t>
            </w:r>
          </w:p>
        </w:tc>
      </w:tr>
      <w:tr w:rsidR="005B2EA4" w:rsidRPr="00652FFD" w14:paraId="56C3D925" w14:textId="77777777" w:rsidTr="0048774C">
        <w:tc>
          <w:tcPr>
            <w:tcW w:w="2126" w:type="dxa"/>
            <w:vMerge/>
            <w:shd w:val="clear" w:color="auto" w:fill="auto"/>
            <w:tcPrChange w:id="717" w:author="Admin" w:date="2024-02-29T14:37:00Z" w16du:dateUtc="2024-02-29T07:37:00Z">
              <w:tcPr>
                <w:tcW w:w="2126" w:type="dxa"/>
                <w:vMerge/>
                <w:shd w:val="clear" w:color="auto" w:fill="auto"/>
              </w:tcPr>
            </w:tcPrChange>
          </w:tcPr>
          <w:p w14:paraId="0F0E9CED"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718" w:author="Admin" w:date="2024-02-29T14:37:00Z" w16du:dateUtc="2024-02-29T07:37:00Z">
              <w:tcPr>
                <w:tcW w:w="2269" w:type="dxa"/>
                <w:shd w:val="clear" w:color="auto" w:fill="auto"/>
              </w:tcPr>
            </w:tcPrChange>
          </w:tcPr>
          <w:p w14:paraId="3EA6E3B9"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r w:rsidRPr="00652FFD">
              <w:rPr>
                <w:bCs/>
                <w:sz w:val="26"/>
                <w:szCs w:val="26"/>
              </w:rPr>
              <w:t>Khoản 2, Khoản 4 Điều 5</w:t>
            </w:r>
          </w:p>
        </w:tc>
        <w:tc>
          <w:tcPr>
            <w:tcW w:w="10773" w:type="dxa"/>
            <w:shd w:val="clear" w:color="auto" w:fill="auto"/>
            <w:tcPrChange w:id="719" w:author="Admin" w:date="2024-02-29T14:37:00Z" w16du:dateUtc="2024-02-29T07:37:00Z">
              <w:tcPr>
                <w:tcW w:w="11057" w:type="dxa"/>
                <w:shd w:val="clear" w:color="auto" w:fill="auto"/>
              </w:tcPr>
            </w:tcPrChange>
          </w:tcPr>
          <w:p w14:paraId="237B0FD1"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“2. Cấm các hành vi sau đây:</w:t>
            </w:r>
          </w:p>
          <w:p w14:paraId="431A9613"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a) Kết hôn giả tạo, ly hôn giả tạo;</w:t>
            </w:r>
          </w:p>
          <w:p w14:paraId="6DFC25E0"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b) Tảo hôn, cưỡng ép kết hôn, lừa dối kết hôn, cản trở kết hôn;</w:t>
            </w:r>
          </w:p>
          <w:p w14:paraId="7D45ED72"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e) Cưỡng ép ly hôn, lừa dối ly hôn, cản trở ly hôn;</w:t>
            </w:r>
          </w:p>
          <w:p w14:paraId="7EB31DFB"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h) Bạo lực gia đình;</w:t>
            </w:r>
          </w:p>
          <w:p w14:paraId="389211DB"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4. Danh dự, nhân phẩm, uy tín, bí mật đời tư và các quyền riêng tư khác của các bên được tôn trọng, bảo vệ trong quá trình giải quyết vụ việc về hôn nhân và gia đình.”</w:t>
            </w:r>
          </w:p>
        </w:tc>
      </w:tr>
      <w:tr w:rsidR="005B2EA4" w:rsidRPr="00652FFD" w14:paraId="54516DA9" w14:textId="77777777" w:rsidTr="0048774C">
        <w:tc>
          <w:tcPr>
            <w:tcW w:w="2126" w:type="dxa"/>
            <w:vMerge/>
            <w:shd w:val="clear" w:color="auto" w:fill="auto"/>
            <w:tcPrChange w:id="720" w:author="Admin" w:date="2024-02-29T14:37:00Z" w16du:dateUtc="2024-02-29T07:37:00Z">
              <w:tcPr>
                <w:tcW w:w="2126" w:type="dxa"/>
                <w:vMerge/>
                <w:shd w:val="clear" w:color="auto" w:fill="auto"/>
              </w:tcPr>
            </w:tcPrChange>
          </w:tcPr>
          <w:p w14:paraId="326E516F"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721" w:author="Admin" w:date="2024-02-29T14:37:00Z" w16du:dateUtc="2024-02-29T07:37:00Z">
              <w:tcPr>
                <w:tcW w:w="2269" w:type="dxa"/>
                <w:shd w:val="clear" w:color="auto" w:fill="auto"/>
              </w:tcPr>
            </w:tcPrChange>
          </w:tcPr>
          <w:p w14:paraId="4D36E5DE" w14:textId="77777777" w:rsidR="005B2EA4" w:rsidRPr="00652FFD" w:rsidRDefault="005B2EA4" w:rsidP="00B35853">
            <w:pPr>
              <w:pStyle w:val="NormalWeb"/>
              <w:shd w:val="clear" w:color="auto" w:fill="FFFFFF"/>
              <w:spacing w:before="0" w:beforeAutospacing="0" w:after="0" w:afterAutospacing="0" w:line="269" w:lineRule="auto"/>
              <w:jc w:val="center"/>
              <w:rPr>
                <w:sz w:val="26"/>
                <w:szCs w:val="26"/>
              </w:rPr>
            </w:pPr>
            <w:r w:rsidRPr="00652FFD">
              <w:rPr>
                <w:bCs/>
                <w:sz w:val="26"/>
                <w:szCs w:val="26"/>
              </w:rPr>
              <w:t>Điều 18</w:t>
            </w:r>
          </w:p>
        </w:tc>
        <w:tc>
          <w:tcPr>
            <w:tcW w:w="10773" w:type="dxa"/>
            <w:shd w:val="clear" w:color="auto" w:fill="auto"/>
            <w:tcPrChange w:id="722" w:author="Admin" w:date="2024-02-29T14:37:00Z" w16du:dateUtc="2024-02-29T07:37:00Z">
              <w:tcPr>
                <w:tcW w:w="11057" w:type="dxa"/>
                <w:shd w:val="clear" w:color="auto" w:fill="auto"/>
              </w:tcPr>
            </w:tcPrChange>
          </w:tcPr>
          <w:p w14:paraId="4E1D479F"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“Quyền, nghĩa vụ </w:t>
            </w:r>
            <w:r w:rsidRPr="00652FFD">
              <w:rPr>
                <w:i/>
                <w:sz w:val="26"/>
                <w:szCs w:val="26"/>
                <w:shd w:val="clear" w:color="auto" w:fill="FFFFFF"/>
              </w:rPr>
              <w:t>về</w:t>
            </w:r>
            <w:r w:rsidRPr="00652FFD">
              <w:rPr>
                <w:i/>
                <w:sz w:val="26"/>
                <w:szCs w:val="26"/>
              </w:rPr>
              <w:t> nhân thân của vợ, chồng quy định tại Luật này, Bộ luật dân sự và các luật khác có liên quan được tôn trọng và bảo vệ.”</w:t>
            </w:r>
          </w:p>
        </w:tc>
      </w:tr>
      <w:tr w:rsidR="005B2EA4" w:rsidRPr="00652FFD" w14:paraId="46E2E68D" w14:textId="77777777" w:rsidTr="0048774C">
        <w:tc>
          <w:tcPr>
            <w:tcW w:w="2126" w:type="dxa"/>
            <w:vMerge/>
            <w:shd w:val="clear" w:color="auto" w:fill="auto"/>
            <w:tcPrChange w:id="723" w:author="Admin" w:date="2024-02-29T14:37:00Z" w16du:dateUtc="2024-02-29T07:37:00Z">
              <w:tcPr>
                <w:tcW w:w="2126" w:type="dxa"/>
                <w:vMerge/>
                <w:shd w:val="clear" w:color="auto" w:fill="auto"/>
              </w:tcPr>
            </w:tcPrChange>
          </w:tcPr>
          <w:p w14:paraId="52E8D07F"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724" w:author="Admin" w:date="2024-02-29T14:37:00Z" w16du:dateUtc="2024-02-29T07:37:00Z">
              <w:tcPr>
                <w:tcW w:w="2269" w:type="dxa"/>
                <w:shd w:val="clear" w:color="auto" w:fill="auto"/>
              </w:tcPr>
            </w:tcPrChange>
          </w:tcPr>
          <w:p w14:paraId="48938BC0" w14:textId="77777777" w:rsidR="005B2EA4" w:rsidRPr="00652FFD" w:rsidRDefault="005B2EA4" w:rsidP="00B35853">
            <w:pPr>
              <w:pStyle w:val="NormalWeb"/>
              <w:shd w:val="clear" w:color="auto" w:fill="FFFFFF"/>
              <w:spacing w:before="0" w:beforeAutospacing="0" w:after="0" w:afterAutospacing="0" w:line="269" w:lineRule="auto"/>
              <w:jc w:val="center"/>
              <w:rPr>
                <w:sz w:val="26"/>
                <w:szCs w:val="26"/>
              </w:rPr>
            </w:pPr>
            <w:r w:rsidRPr="00652FFD">
              <w:rPr>
                <w:bCs/>
                <w:sz w:val="26"/>
                <w:szCs w:val="26"/>
                <w:shd w:val="clear" w:color="auto" w:fill="FFFFFF"/>
              </w:rPr>
              <w:t>Điều 21</w:t>
            </w:r>
          </w:p>
        </w:tc>
        <w:tc>
          <w:tcPr>
            <w:tcW w:w="10773" w:type="dxa"/>
            <w:shd w:val="clear" w:color="auto" w:fill="auto"/>
            <w:tcPrChange w:id="725" w:author="Admin" w:date="2024-02-29T14:37:00Z" w16du:dateUtc="2024-02-29T07:37:00Z">
              <w:tcPr>
                <w:tcW w:w="11057" w:type="dxa"/>
                <w:shd w:val="clear" w:color="auto" w:fill="auto"/>
              </w:tcPr>
            </w:tcPrChange>
          </w:tcPr>
          <w:p w14:paraId="5F652901" w14:textId="77777777" w:rsidR="005B2EA4" w:rsidRPr="00652FFD" w:rsidRDefault="005B2EA4" w:rsidP="005942B6">
            <w:pPr>
              <w:pStyle w:val="NormalWeb"/>
              <w:spacing w:before="0" w:beforeAutospacing="0" w:after="0" w:afterAutospacing="0" w:line="269" w:lineRule="auto"/>
              <w:jc w:val="both"/>
              <w:rPr>
                <w:i/>
                <w:sz w:val="26"/>
                <w:szCs w:val="26"/>
              </w:rPr>
              <w:pPrChange w:id="726" w:author="Admin" w:date="2024-02-29T13:53:00Z" w16du:dateUtc="2024-02-29T06:53:00Z">
                <w:pPr>
                  <w:pStyle w:val="NormalWeb"/>
                  <w:shd w:val="clear" w:color="auto" w:fill="FFFFFF"/>
                  <w:spacing w:before="0" w:beforeAutospacing="0" w:after="0" w:afterAutospacing="0" w:line="269" w:lineRule="auto"/>
                  <w:jc w:val="both"/>
                </w:pPr>
              </w:pPrChange>
            </w:pPr>
            <w:r w:rsidRPr="00652FFD">
              <w:rPr>
                <w:i/>
                <w:sz w:val="26"/>
                <w:szCs w:val="26"/>
              </w:rPr>
              <w:t>“Vợ, chồng có nghĩa vụ tôn trọng, giữ gìn và bảo vệ danh dự, nhân phẩm, uy tín cho nhau.”</w:t>
            </w:r>
          </w:p>
        </w:tc>
      </w:tr>
      <w:tr w:rsidR="005B2EA4" w:rsidRPr="00652FFD" w14:paraId="10F226CC" w14:textId="77777777" w:rsidTr="0048774C">
        <w:tc>
          <w:tcPr>
            <w:tcW w:w="2126" w:type="dxa"/>
            <w:shd w:val="clear" w:color="auto" w:fill="auto"/>
            <w:tcPrChange w:id="727" w:author="Admin" w:date="2024-02-29T14:37:00Z" w16du:dateUtc="2024-02-29T07:37:00Z">
              <w:tcPr>
                <w:tcW w:w="2126" w:type="dxa"/>
                <w:shd w:val="clear" w:color="auto" w:fill="auto"/>
              </w:tcPr>
            </w:tcPrChange>
          </w:tcPr>
          <w:p w14:paraId="09B38B3D" w14:textId="16D34008" w:rsidR="005B2EA4" w:rsidRPr="005B2EA4" w:rsidRDefault="005B2EA4" w:rsidP="005B2EA4">
            <w:pPr>
              <w:spacing w:line="269" w:lineRule="auto"/>
              <w:jc w:val="center"/>
              <w:rPr>
                <w:b/>
                <w:sz w:val="26"/>
                <w:szCs w:val="26"/>
                <w:lang w:val="nl-NL"/>
              </w:rPr>
            </w:pPr>
            <w:r w:rsidRPr="005B2EA4">
              <w:rPr>
                <w:b/>
                <w:sz w:val="26"/>
                <w:szCs w:val="26"/>
                <w:lang w:val="nl-NL"/>
              </w:rPr>
              <w:t xml:space="preserve">20. Luật Phòng, chống bạo lực gia đình năm </w:t>
            </w:r>
            <w:del w:id="728" w:author="Admin" w:date="2024-02-29T13:47:00Z" w16du:dateUtc="2024-02-29T06:47:00Z">
              <w:r w:rsidRPr="005B2EA4" w:rsidDel="007852F7">
                <w:rPr>
                  <w:b/>
                  <w:sz w:val="26"/>
                  <w:szCs w:val="26"/>
                  <w:lang w:val="nl-NL"/>
                </w:rPr>
                <w:delText>2007</w:delText>
              </w:r>
            </w:del>
            <w:ins w:id="729" w:author="Admin" w:date="2024-02-29T13:47:00Z" w16du:dateUtc="2024-02-29T06:47:00Z">
              <w:r w:rsidR="007852F7" w:rsidRPr="005B2EA4">
                <w:rPr>
                  <w:b/>
                  <w:sz w:val="26"/>
                  <w:szCs w:val="26"/>
                  <w:lang w:val="nl-NL"/>
                </w:rPr>
                <w:t>20</w:t>
              </w:r>
              <w:r w:rsidR="007852F7">
                <w:rPr>
                  <w:b/>
                  <w:sz w:val="26"/>
                  <w:szCs w:val="26"/>
                  <w:lang w:val="nl-NL"/>
                </w:rPr>
                <w:t>22</w:t>
              </w:r>
            </w:ins>
          </w:p>
        </w:tc>
        <w:tc>
          <w:tcPr>
            <w:tcW w:w="2269" w:type="dxa"/>
            <w:shd w:val="clear" w:color="auto" w:fill="auto"/>
            <w:tcPrChange w:id="730" w:author="Admin" w:date="2024-02-29T14:37:00Z" w16du:dateUtc="2024-02-29T07:37:00Z">
              <w:tcPr>
                <w:tcW w:w="2269" w:type="dxa"/>
                <w:shd w:val="clear" w:color="auto" w:fill="auto"/>
              </w:tcPr>
            </w:tcPrChange>
          </w:tcPr>
          <w:p w14:paraId="47F158BC" w14:textId="283D069C"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r w:rsidRPr="00652FFD">
              <w:rPr>
                <w:bCs/>
                <w:sz w:val="26"/>
                <w:szCs w:val="26"/>
              </w:rPr>
              <w:t xml:space="preserve">Khoản 1 Điều </w:t>
            </w:r>
            <w:del w:id="731" w:author="Admin" w:date="2024-02-29T13:49:00Z" w16du:dateUtc="2024-02-29T06:49:00Z">
              <w:r w:rsidRPr="00652FFD" w:rsidDel="005942B6">
                <w:rPr>
                  <w:bCs/>
                  <w:sz w:val="26"/>
                  <w:szCs w:val="26"/>
                </w:rPr>
                <w:delText>2</w:delText>
              </w:r>
            </w:del>
            <w:ins w:id="732" w:author="Admin" w:date="2024-02-29T13:49:00Z" w16du:dateUtc="2024-02-29T06:49:00Z">
              <w:r w:rsidR="005942B6">
                <w:rPr>
                  <w:bCs/>
                  <w:sz w:val="26"/>
                  <w:szCs w:val="26"/>
                </w:rPr>
                <w:t>3</w:t>
              </w:r>
            </w:ins>
          </w:p>
        </w:tc>
        <w:tc>
          <w:tcPr>
            <w:tcW w:w="10773" w:type="dxa"/>
            <w:shd w:val="clear" w:color="auto" w:fill="auto"/>
            <w:tcPrChange w:id="733" w:author="Admin" w:date="2024-02-29T14:37:00Z" w16du:dateUtc="2024-02-29T07:37:00Z">
              <w:tcPr>
                <w:tcW w:w="11057" w:type="dxa"/>
                <w:shd w:val="clear" w:color="auto" w:fill="auto"/>
              </w:tcPr>
            </w:tcPrChange>
          </w:tcPr>
          <w:p w14:paraId="62B4DA71" w14:textId="77777777" w:rsidR="005942B6" w:rsidRPr="005942B6" w:rsidRDefault="005942B6" w:rsidP="005942B6">
            <w:pPr>
              <w:pStyle w:val="NormalWeb"/>
              <w:spacing w:before="0" w:beforeAutospacing="0" w:after="0" w:afterAutospacing="0" w:line="269" w:lineRule="auto"/>
              <w:jc w:val="both"/>
              <w:rPr>
                <w:ins w:id="734" w:author="Admin" w:date="2024-02-29T13:49:00Z" w16du:dateUtc="2024-02-29T06:49:00Z"/>
                <w:i/>
                <w:sz w:val="26"/>
                <w:szCs w:val="26"/>
                <w:rPrChange w:id="735" w:author="Admin" w:date="2024-02-29T13:53:00Z" w16du:dateUtc="2024-02-29T06:53:00Z">
                  <w:rPr>
                    <w:ins w:id="736" w:author="Admin" w:date="2024-02-29T13:49:00Z" w16du:dateUtc="2024-02-29T06:49:00Z"/>
                    <w:rFonts w:ascii="Arial" w:hAnsi="Arial" w:cs="Arial"/>
                    <w:color w:val="000000"/>
                    <w:sz w:val="18"/>
                    <w:szCs w:val="18"/>
                  </w:rPr>
                </w:rPrChange>
              </w:rPr>
              <w:pPrChange w:id="737" w:author="Admin" w:date="2024-02-29T13:53:00Z" w16du:dateUtc="2024-02-29T06:53:00Z">
                <w:pPr>
                  <w:pStyle w:val="NormalWeb"/>
                  <w:shd w:val="clear" w:color="auto" w:fill="FFFFFF"/>
                  <w:spacing w:before="120" w:beforeAutospacing="0" w:after="120" w:afterAutospacing="0" w:line="234" w:lineRule="atLeast"/>
                </w:pPr>
              </w:pPrChange>
            </w:pPr>
            <w:ins w:id="738" w:author="Admin" w:date="2024-02-29T13:49:00Z" w16du:dateUtc="2024-02-29T06:49:00Z">
              <w:r w:rsidRPr="005942B6">
                <w:rPr>
                  <w:i/>
                  <w:sz w:val="26"/>
                  <w:szCs w:val="26"/>
                  <w:rPrChange w:id="739" w:author="Admin" w:date="2024-02-29T13:53:00Z" w16du:dateUtc="2024-02-29T06:53:00Z">
                    <w:rPr>
                      <w:rFonts w:ascii="Arial" w:hAnsi="Arial" w:cs="Arial"/>
                      <w:color w:val="000000"/>
                      <w:sz w:val="18"/>
                      <w:szCs w:val="18"/>
                    </w:rPr>
                  </w:rPrChange>
                </w:rPr>
                <w:t>1. Hành vi bạo lực gia đình bao gồm:</w:t>
              </w:r>
            </w:ins>
          </w:p>
          <w:p w14:paraId="4F2D0A2D" w14:textId="77777777" w:rsidR="005942B6" w:rsidRPr="005942B6" w:rsidRDefault="005942B6" w:rsidP="005942B6">
            <w:pPr>
              <w:pStyle w:val="NormalWeb"/>
              <w:spacing w:before="0" w:beforeAutospacing="0" w:after="0" w:afterAutospacing="0" w:line="269" w:lineRule="auto"/>
              <w:jc w:val="both"/>
              <w:rPr>
                <w:ins w:id="740" w:author="Admin" w:date="2024-02-29T13:49:00Z" w16du:dateUtc="2024-02-29T06:49:00Z"/>
                <w:i/>
                <w:sz w:val="26"/>
                <w:szCs w:val="26"/>
                <w:rPrChange w:id="741" w:author="Admin" w:date="2024-02-29T13:53:00Z" w16du:dateUtc="2024-02-29T06:53:00Z">
                  <w:rPr>
                    <w:ins w:id="742" w:author="Admin" w:date="2024-02-29T13:49:00Z" w16du:dateUtc="2024-02-29T06:49:00Z"/>
                    <w:rFonts w:ascii="Arial" w:hAnsi="Arial" w:cs="Arial"/>
                    <w:color w:val="000000"/>
                    <w:sz w:val="18"/>
                    <w:szCs w:val="18"/>
                  </w:rPr>
                </w:rPrChange>
              </w:rPr>
              <w:pPrChange w:id="743" w:author="Admin" w:date="2024-02-29T13:53:00Z" w16du:dateUtc="2024-02-29T06:53:00Z">
                <w:pPr>
                  <w:pStyle w:val="NormalWeb"/>
                  <w:shd w:val="clear" w:color="auto" w:fill="FFFFFF"/>
                  <w:spacing w:before="120" w:beforeAutospacing="0" w:after="120" w:afterAutospacing="0" w:line="234" w:lineRule="atLeast"/>
                </w:pPr>
              </w:pPrChange>
            </w:pPr>
            <w:ins w:id="744" w:author="Admin" w:date="2024-02-29T13:49:00Z" w16du:dateUtc="2024-02-29T06:49:00Z">
              <w:r w:rsidRPr="005942B6">
                <w:rPr>
                  <w:i/>
                  <w:sz w:val="26"/>
                  <w:szCs w:val="26"/>
                  <w:rPrChange w:id="745" w:author="Admin" w:date="2024-02-29T13:53:00Z" w16du:dateUtc="2024-02-29T06:53:00Z">
                    <w:rPr>
                      <w:rFonts w:ascii="Arial" w:hAnsi="Arial" w:cs="Arial"/>
                      <w:color w:val="000000"/>
                      <w:sz w:val="18"/>
                      <w:szCs w:val="18"/>
                    </w:rPr>
                  </w:rPrChange>
                </w:rPr>
                <w:t>a) Hành hạ, ngược đãi, đánh đập, đe dọa hoặc hành vi cố ý khác xâm hại đến sức khỏe, tính mạng;</w:t>
              </w:r>
            </w:ins>
          </w:p>
          <w:p w14:paraId="0DEC341F" w14:textId="77777777" w:rsidR="005942B6" w:rsidRPr="005942B6" w:rsidRDefault="005942B6" w:rsidP="005942B6">
            <w:pPr>
              <w:pStyle w:val="NormalWeb"/>
              <w:spacing w:before="0" w:beforeAutospacing="0" w:after="0" w:afterAutospacing="0" w:line="269" w:lineRule="auto"/>
              <w:jc w:val="both"/>
              <w:rPr>
                <w:ins w:id="746" w:author="Admin" w:date="2024-02-29T13:49:00Z" w16du:dateUtc="2024-02-29T06:49:00Z"/>
                <w:i/>
                <w:sz w:val="26"/>
                <w:szCs w:val="26"/>
                <w:rPrChange w:id="747" w:author="Admin" w:date="2024-02-29T13:53:00Z" w16du:dateUtc="2024-02-29T06:53:00Z">
                  <w:rPr>
                    <w:ins w:id="748" w:author="Admin" w:date="2024-02-29T13:49:00Z" w16du:dateUtc="2024-02-29T06:49:00Z"/>
                    <w:rFonts w:ascii="Arial" w:hAnsi="Arial" w:cs="Arial"/>
                    <w:color w:val="000000"/>
                    <w:sz w:val="18"/>
                    <w:szCs w:val="18"/>
                  </w:rPr>
                </w:rPrChange>
              </w:rPr>
              <w:pPrChange w:id="749" w:author="Admin" w:date="2024-02-29T13:53:00Z" w16du:dateUtc="2024-02-29T06:53:00Z">
                <w:pPr>
                  <w:pStyle w:val="NormalWeb"/>
                  <w:shd w:val="clear" w:color="auto" w:fill="FFFFFF"/>
                  <w:spacing w:before="120" w:beforeAutospacing="0" w:after="120" w:afterAutospacing="0" w:line="234" w:lineRule="atLeast"/>
                </w:pPr>
              </w:pPrChange>
            </w:pPr>
            <w:ins w:id="750" w:author="Admin" w:date="2024-02-29T13:49:00Z" w16du:dateUtc="2024-02-29T06:49:00Z">
              <w:r w:rsidRPr="005942B6">
                <w:rPr>
                  <w:i/>
                  <w:sz w:val="26"/>
                  <w:szCs w:val="26"/>
                  <w:rPrChange w:id="751" w:author="Admin" w:date="2024-02-29T13:53:00Z" w16du:dateUtc="2024-02-29T06:53:00Z">
                    <w:rPr>
                      <w:rFonts w:ascii="Arial" w:hAnsi="Arial" w:cs="Arial"/>
                      <w:color w:val="000000"/>
                      <w:sz w:val="18"/>
                      <w:szCs w:val="18"/>
                    </w:rPr>
                  </w:rPrChange>
                </w:rPr>
                <w:t>b) Lăng mạ, chì chiết hoặc hành vi cố ý khác xúc phạm danh dự, nhân phẩm;</w:t>
              </w:r>
            </w:ins>
          </w:p>
          <w:p w14:paraId="39983F96" w14:textId="77777777" w:rsidR="005942B6" w:rsidRPr="005942B6" w:rsidRDefault="005942B6" w:rsidP="005942B6">
            <w:pPr>
              <w:pStyle w:val="NormalWeb"/>
              <w:spacing w:before="0" w:beforeAutospacing="0" w:after="0" w:afterAutospacing="0" w:line="269" w:lineRule="auto"/>
              <w:jc w:val="both"/>
              <w:rPr>
                <w:ins w:id="752" w:author="Admin" w:date="2024-02-29T13:49:00Z" w16du:dateUtc="2024-02-29T06:49:00Z"/>
                <w:i/>
                <w:sz w:val="26"/>
                <w:szCs w:val="26"/>
                <w:rPrChange w:id="753" w:author="Admin" w:date="2024-02-29T13:53:00Z" w16du:dateUtc="2024-02-29T06:53:00Z">
                  <w:rPr>
                    <w:ins w:id="754" w:author="Admin" w:date="2024-02-29T13:49:00Z" w16du:dateUtc="2024-02-29T06:49:00Z"/>
                    <w:rFonts w:ascii="Arial" w:hAnsi="Arial" w:cs="Arial"/>
                    <w:color w:val="000000"/>
                    <w:sz w:val="18"/>
                    <w:szCs w:val="18"/>
                  </w:rPr>
                </w:rPrChange>
              </w:rPr>
              <w:pPrChange w:id="755" w:author="Admin" w:date="2024-02-29T13:53:00Z" w16du:dateUtc="2024-02-29T06:53:00Z">
                <w:pPr>
                  <w:pStyle w:val="NormalWeb"/>
                  <w:shd w:val="clear" w:color="auto" w:fill="FFFFFF"/>
                  <w:spacing w:before="120" w:beforeAutospacing="0" w:after="120" w:afterAutospacing="0" w:line="234" w:lineRule="atLeast"/>
                </w:pPr>
              </w:pPrChange>
            </w:pPr>
            <w:ins w:id="756" w:author="Admin" w:date="2024-02-29T13:49:00Z" w16du:dateUtc="2024-02-29T06:49:00Z">
              <w:r w:rsidRPr="005942B6">
                <w:rPr>
                  <w:i/>
                  <w:sz w:val="26"/>
                  <w:szCs w:val="26"/>
                  <w:rPrChange w:id="757" w:author="Admin" w:date="2024-02-29T13:53:00Z" w16du:dateUtc="2024-02-29T06:53:00Z">
                    <w:rPr>
                      <w:rFonts w:ascii="Arial" w:hAnsi="Arial" w:cs="Arial"/>
                      <w:color w:val="000000"/>
                      <w:sz w:val="18"/>
                      <w:szCs w:val="18"/>
                    </w:rPr>
                  </w:rPrChange>
                </w:rPr>
                <w:t>c) Cưỡng ép chứng kiến bạo lực đối với người, con vật nhằm gây áp lực thường xuyên về tâm lý;</w:t>
              </w:r>
            </w:ins>
          </w:p>
          <w:p w14:paraId="20CC2B6B" w14:textId="77777777" w:rsidR="005942B6" w:rsidRPr="005942B6" w:rsidRDefault="005942B6" w:rsidP="005942B6">
            <w:pPr>
              <w:pStyle w:val="NormalWeb"/>
              <w:spacing w:before="0" w:beforeAutospacing="0" w:after="0" w:afterAutospacing="0" w:line="269" w:lineRule="auto"/>
              <w:jc w:val="both"/>
              <w:rPr>
                <w:ins w:id="758" w:author="Admin" w:date="2024-02-29T13:49:00Z" w16du:dateUtc="2024-02-29T06:49:00Z"/>
                <w:i/>
                <w:sz w:val="26"/>
                <w:szCs w:val="26"/>
                <w:rPrChange w:id="759" w:author="Admin" w:date="2024-02-29T13:53:00Z" w16du:dateUtc="2024-02-29T06:53:00Z">
                  <w:rPr>
                    <w:ins w:id="760" w:author="Admin" w:date="2024-02-29T13:49:00Z" w16du:dateUtc="2024-02-29T06:49:00Z"/>
                    <w:rFonts w:ascii="Arial" w:hAnsi="Arial" w:cs="Arial"/>
                    <w:color w:val="000000"/>
                    <w:sz w:val="18"/>
                    <w:szCs w:val="18"/>
                  </w:rPr>
                </w:rPrChange>
              </w:rPr>
              <w:pPrChange w:id="761" w:author="Admin" w:date="2024-02-29T13:53:00Z" w16du:dateUtc="2024-02-29T06:53:00Z">
                <w:pPr>
                  <w:pStyle w:val="NormalWeb"/>
                  <w:shd w:val="clear" w:color="auto" w:fill="FFFFFF"/>
                  <w:spacing w:before="120" w:beforeAutospacing="0" w:after="120" w:afterAutospacing="0" w:line="234" w:lineRule="atLeast"/>
                </w:pPr>
              </w:pPrChange>
            </w:pPr>
            <w:ins w:id="762" w:author="Admin" w:date="2024-02-29T13:49:00Z" w16du:dateUtc="2024-02-29T06:49:00Z">
              <w:r w:rsidRPr="005942B6">
                <w:rPr>
                  <w:i/>
                  <w:sz w:val="26"/>
                  <w:szCs w:val="26"/>
                  <w:rPrChange w:id="763" w:author="Admin" w:date="2024-02-29T13:53:00Z" w16du:dateUtc="2024-02-29T06:53:00Z">
                    <w:rPr>
                      <w:rFonts w:ascii="Arial" w:hAnsi="Arial" w:cs="Arial"/>
                      <w:color w:val="000000"/>
                      <w:sz w:val="18"/>
                      <w:szCs w:val="18"/>
                    </w:rPr>
                  </w:rPrChange>
                </w:rPr>
                <w:t xml:space="preserve">d) Bỏ mặc, không quan tâm; không nuôi dưỡng, chăm sóc thành viên gia đình là trẻ em, phụ nữ mang thai, phụ nữ đang nuôi con dưới 36 tháng tuổi, người cao tuổi, người khuyết tật, người không </w:t>
              </w:r>
              <w:r w:rsidRPr="005942B6">
                <w:rPr>
                  <w:i/>
                  <w:sz w:val="26"/>
                  <w:szCs w:val="26"/>
                  <w:rPrChange w:id="764" w:author="Admin" w:date="2024-02-29T13:53:00Z" w16du:dateUtc="2024-02-29T06:53:00Z">
                    <w:rPr>
                      <w:rFonts w:ascii="Arial" w:hAnsi="Arial" w:cs="Arial"/>
                      <w:color w:val="000000"/>
                      <w:sz w:val="18"/>
                      <w:szCs w:val="18"/>
                    </w:rPr>
                  </w:rPrChange>
                </w:rPr>
                <w:lastRenderedPageBreak/>
                <w:t>có khả năng tự chăm sóc; không giáo dục thành viên gia đình là trẻ em;</w:t>
              </w:r>
            </w:ins>
          </w:p>
          <w:p w14:paraId="53AA7E1D" w14:textId="77777777" w:rsidR="005942B6" w:rsidRPr="005942B6" w:rsidRDefault="005942B6" w:rsidP="005942B6">
            <w:pPr>
              <w:pStyle w:val="NormalWeb"/>
              <w:spacing w:before="0" w:beforeAutospacing="0" w:after="0" w:afterAutospacing="0" w:line="269" w:lineRule="auto"/>
              <w:jc w:val="both"/>
              <w:rPr>
                <w:ins w:id="765" w:author="Admin" w:date="2024-02-29T13:49:00Z" w16du:dateUtc="2024-02-29T06:49:00Z"/>
                <w:i/>
                <w:sz w:val="26"/>
                <w:szCs w:val="26"/>
                <w:rPrChange w:id="766" w:author="Admin" w:date="2024-02-29T13:53:00Z" w16du:dateUtc="2024-02-29T06:53:00Z">
                  <w:rPr>
                    <w:ins w:id="767" w:author="Admin" w:date="2024-02-29T13:49:00Z" w16du:dateUtc="2024-02-29T06:49:00Z"/>
                    <w:rFonts w:ascii="Arial" w:hAnsi="Arial" w:cs="Arial"/>
                    <w:color w:val="000000"/>
                    <w:sz w:val="18"/>
                    <w:szCs w:val="18"/>
                  </w:rPr>
                </w:rPrChange>
              </w:rPr>
              <w:pPrChange w:id="768" w:author="Admin" w:date="2024-02-29T13:53:00Z" w16du:dateUtc="2024-02-29T06:53:00Z">
                <w:pPr>
                  <w:pStyle w:val="NormalWeb"/>
                  <w:shd w:val="clear" w:color="auto" w:fill="FFFFFF"/>
                  <w:spacing w:before="120" w:beforeAutospacing="0" w:after="120" w:afterAutospacing="0" w:line="234" w:lineRule="atLeast"/>
                </w:pPr>
              </w:pPrChange>
            </w:pPr>
            <w:ins w:id="769" w:author="Admin" w:date="2024-02-29T13:49:00Z" w16du:dateUtc="2024-02-29T06:49:00Z">
              <w:r w:rsidRPr="005942B6">
                <w:rPr>
                  <w:i/>
                  <w:sz w:val="26"/>
                  <w:szCs w:val="26"/>
                  <w:rPrChange w:id="770" w:author="Admin" w:date="2024-02-29T13:53:00Z" w16du:dateUtc="2024-02-29T06:53:00Z">
                    <w:rPr>
                      <w:rFonts w:ascii="Arial" w:hAnsi="Arial" w:cs="Arial"/>
                      <w:color w:val="000000"/>
                      <w:sz w:val="18"/>
                      <w:szCs w:val="18"/>
                    </w:rPr>
                  </w:rPrChange>
                </w:rPr>
                <w:t>đ) Kỳ thị, phân biệt đối xử về hình thể, giới, giới tính, năng lực của thành viên gia đình;</w:t>
              </w:r>
            </w:ins>
          </w:p>
          <w:p w14:paraId="4EB4FAFF" w14:textId="77777777" w:rsidR="005942B6" w:rsidRPr="005942B6" w:rsidRDefault="005942B6" w:rsidP="005942B6">
            <w:pPr>
              <w:pStyle w:val="NormalWeb"/>
              <w:spacing w:before="0" w:beforeAutospacing="0" w:after="0" w:afterAutospacing="0" w:line="269" w:lineRule="auto"/>
              <w:jc w:val="both"/>
              <w:rPr>
                <w:ins w:id="771" w:author="Admin" w:date="2024-02-29T13:49:00Z" w16du:dateUtc="2024-02-29T06:49:00Z"/>
                <w:i/>
                <w:sz w:val="26"/>
                <w:szCs w:val="26"/>
                <w:rPrChange w:id="772" w:author="Admin" w:date="2024-02-29T13:53:00Z" w16du:dateUtc="2024-02-29T06:53:00Z">
                  <w:rPr>
                    <w:ins w:id="773" w:author="Admin" w:date="2024-02-29T13:49:00Z" w16du:dateUtc="2024-02-29T06:49:00Z"/>
                    <w:rFonts w:ascii="Arial" w:hAnsi="Arial" w:cs="Arial"/>
                    <w:color w:val="000000"/>
                    <w:sz w:val="18"/>
                    <w:szCs w:val="18"/>
                  </w:rPr>
                </w:rPrChange>
              </w:rPr>
              <w:pPrChange w:id="774" w:author="Admin" w:date="2024-02-29T13:53:00Z" w16du:dateUtc="2024-02-29T06:53:00Z">
                <w:pPr>
                  <w:pStyle w:val="NormalWeb"/>
                  <w:shd w:val="clear" w:color="auto" w:fill="FFFFFF"/>
                  <w:spacing w:before="120" w:beforeAutospacing="0" w:after="120" w:afterAutospacing="0" w:line="234" w:lineRule="atLeast"/>
                </w:pPr>
              </w:pPrChange>
            </w:pPr>
            <w:ins w:id="775" w:author="Admin" w:date="2024-02-29T13:49:00Z" w16du:dateUtc="2024-02-29T06:49:00Z">
              <w:r w:rsidRPr="005942B6">
                <w:rPr>
                  <w:i/>
                  <w:sz w:val="26"/>
                  <w:szCs w:val="26"/>
                  <w:rPrChange w:id="776" w:author="Admin" w:date="2024-02-29T13:53:00Z" w16du:dateUtc="2024-02-29T06:53:00Z">
                    <w:rPr>
                      <w:rFonts w:ascii="Arial" w:hAnsi="Arial" w:cs="Arial"/>
                      <w:color w:val="000000"/>
                      <w:sz w:val="18"/>
                      <w:szCs w:val="18"/>
                    </w:rPr>
                  </w:rPrChange>
                </w:rPr>
                <w:t>e) Ngăn cản thành viên gia đình gặp gỡ người thân, có quan hệ xã hội hợp pháp, lành mạnh hoặc hành vi khác nhằm cô lập, gây áp lực thường xuyên về tâm lý;</w:t>
              </w:r>
            </w:ins>
          </w:p>
          <w:p w14:paraId="100DE806" w14:textId="77777777" w:rsidR="005942B6" w:rsidRPr="005942B6" w:rsidRDefault="005942B6" w:rsidP="005942B6">
            <w:pPr>
              <w:pStyle w:val="NormalWeb"/>
              <w:spacing w:before="0" w:beforeAutospacing="0" w:after="0" w:afterAutospacing="0" w:line="269" w:lineRule="auto"/>
              <w:jc w:val="both"/>
              <w:rPr>
                <w:ins w:id="777" w:author="Admin" w:date="2024-02-29T13:49:00Z" w16du:dateUtc="2024-02-29T06:49:00Z"/>
                <w:i/>
                <w:sz w:val="26"/>
                <w:szCs w:val="26"/>
                <w:rPrChange w:id="778" w:author="Admin" w:date="2024-02-29T13:53:00Z" w16du:dateUtc="2024-02-29T06:53:00Z">
                  <w:rPr>
                    <w:ins w:id="779" w:author="Admin" w:date="2024-02-29T13:49:00Z" w16du:dateUtc="2024-02-29T06:49:00Z"/>
                    <w:rFonts w:ascii="Arial" w:hAnsi="Arial" w:cs="Arial"/>
                    <w:color w:val="000000"/>
                    <w:sz w:val="18"/>
                    <w:szCs w:val="18"/>
                  </w:rPr>
                </w:rPrChange>
              </w:rPr>
              <w:pPrChange w:id="780" w:author="Admin" w:date="2024-02-29T13:53:00Z" w16du:dateUtc="2024-02-29T06:53:00Z">
                <w:pPr>
                  <w:pStyle w:val="NormalWeb"/>
                  <w:shd w:val="clear" w:color="auto" w:fill="FFFFFF"/>
                  <w:spacing w:before="120" w:beforeAutospacing="0" w:after="120" w:afterAutospacing="0" w:line="234" w:lineRule="atLeast"/>
                </w:pPr>
              </w:pPrChange>
            </w:pPr>
            <w:ins w:id="781" w:author="Admin" w:date="2024-02-29T13:49:00Z" w16du:dateUtc="2024-02-29T06:49:00Z">
              <w:r w:rsidRPr="005942B6">
                <w:rPr>
                  <w:i/>
                  <w:sz w:val="26"/>
                  <w:szCs w:val="26"/>
                  <w:rPrChange w:id="782" w:author="Admin" w:date="2024-02-29T13:53:00Z" w16du:dateUtc="2024-02-29T06:53:00Z">
                    <w:rPr>
                      <w:rFonts w:ascii="Arial" w:hAnsi="Arial" w:cs="Arial"/>
                      <w:color w:val="000000"/>
                      <w:sz w:val="18"/>
                      <w:szCs w:val="18"/>
                    </w:rPr>
                  </w:rPrChange>
                </w:rPr>
                <w:t>g) Ngăn cản việc thực hiện quyền, nghĩa vụ trong quan hệ gia đình giữa ông, bà và cháu; giữa cha, mẹ và con; giữa vợ và chồng; giữa anh, chị, em với nhau;</w:t>
              </w:r>
            </w:ins>
          </w:p>
          <w:p w14:paraId="008AEA6D" w14:textId="77777777" w:rsidR="005942B6" w:rsidRPr="005942B6" w:rsidRDefault="005942B6" w:rsidP="005942B6">
            <w:pPr>
              <w:pStyle w:val="NormalWeb"/>
              <w:spacing w:before="0" w:beforeAutospacing="0" w:after="0" w:afterAutospacing="0" w:line="269" w:lineRule="auto"/>
              <w:jc w:val="both"/>
              <w:rPr>
                <w:ins w:id="783" w:author="Admin" w:date="2024-02-29T13:49:00Z" w16du:dateUtc="2024-02-29T06:49:00Z"/>
                <w:i/>
                <w:sz w:val="26"/>
                <w:szCs w:val="26"/>
                <w:rPrChange w:id="784" w:author="Admin" w:date="2024-02-29T13:53:00Z" w16du:dateUtc="2024-02-29T06:53:00Z">
                  <w:rPr>
                    <w:ins w:id="785" w:author="Admin" w:date="2024-02-29T13:49:00Z" w16du:dateUtc="2024-02-29T06:49:00Z"/>
                    <w:rFonts w:ascii="Arial" w:hAnsi="Arial" w:cs="Arial"/>
                    <w:color w:val="000000"/>
                    <w:sz w:val="18"/>
                    <w:szCs w:val="18"/>
                  </w:rPr>
                </w:rPrChange>
              </w:rPr>
              <w:pPrChange w:id="786" w:author="Admin" w:date="2024-02-29T13:53:00Z" w16du:dateUtc="2024-02-29T06:53:00Z">
                <w:pPr>
                  <w:pStyle w:val="NormalWeb"/>
                  <w:shd w:val="clear" w:color="auto" w:fill="FFFFFF"/>
                  <w:spacing w:before="120" w:beforeAutospacing="0" w:after="120" w:afterAutospacing="0" w:line="234" w:lineRule="atLeast"/>
                </w:pPr>
              </w:pPrChange>
            </w:pPr>
            <w:ins w:id="787" w:author="Admin" w:date="2024-02-29T13:49:00Z" w16du:dateUtc="2024-02-29T06:49:00Z">
              <w:r w:rsidRPr="005942B6">
                <w:rPr>
                  <w:i/>
                  <w:sz w:val="26"/>
                  <w:szCs w:val="26"/>
                  <w:rPrChange w:id="788" w:author="Admin" w:date="2024-02-29T13:53:00Z" w16du:dateUtc="2024-02-29T06:53:00Z">
                    <w:rPr>
                      <w:rFonts w:ascii="Arial" w:hAnsi="Arial" w:cs="Arial"/>
                      <w:color w:val="000000"/>
                      <w:sz w:val="18"/>
                      <w:szCs w:val="18"/>
                    </w:rPr>
                  </w:rPrChange>
                </w:rPr>
                <w:t>h) Tiết lộ hoặc phát tán thông tin về đời sống riêng tư, bí mật cá nhân và bí mật gia đình của thành viên gia đình nhằm xúc phạm danh dự, nhân phẩm;</w:t>
              </w:r>
            </w:ins>
          </w:p>
          <w:p w14:paraId="6C500C92" w14:textId="77777777" w:rsidR="005942B6" w:rsidRPr="005942B6" w:rsidRDefault="005942B6" w:rsidP="005942B6">
            <w:pPr>
              <w:pStyle w:val="NormalWeb"/>
              <w:spacing w:before="0" w:beforeAutospacing="0" w:after="0" w:afterAutospacing="0" w:line="269" w:lineRule="auto"/>
              <w:jc w:val="both"/>
              <w:rPr>
                <w:ins w:id="789" w:author="Admin" w:date="2024-02-29T13:49:00Z" w16du:dateUtc="2024-02-29T06:49:00Z"/>
                <w:i/>
                <w:sz w:val="26"/>
                <w:szCs w:val="26"/>
                <w:rPrChange w:id="790" w:author="Admin" w:date="2024-02-29T13:53:00Z" w16du:dateUtc="2024-02-29T06:53:00Z">
                  <w:rPr>
                    <w:ins w:id="791" w:author="Admin" w:date="2024-02-29T13:49:00Z" w16du:dateUtc="2024-02-29T06:49:00Z"/>
                    <w:rFonts w:ascii="Arial" w:hAnsi="Arial" w:cs="Arial"/>
                    <w:color w:val="000000"/>
                    <w:sz w:val="18"/>
                    <w:szCs w:val="18"/>
                  </w:rPr>
                </w:rPrChange>
              </w:rPr>
              <w:pPrChange w:id="792" w:author="Admin" w:date="2024-02-29T13:53:00Z" w16du:dateUtc="2024-02-29T06:53:00Z">
                <w:pPr>
                  <w:pStyle w:val="NormalWeb"/>
                  <w:shd w:val="clear" w:color="auto" w:fill="FFFFFF"/>
                  <w:spacing w:before="120" w:beforeAutospacing="0" w:after="120" w:afterAutospacing="0" w:line="234" w:lineRule="atLeast"/>
                </w:pPr>
              </w:pPrChange>
            </w:pPr>
            <w:ins w:id="793" w:author="Admin" w:date="2024-02-29T13:49:00Z" w16du:dateUtc="2024-02-29T06:49:00Z">
              <w:r w:rsidRPr="005942B6">
                <w:rPr>
                  <w:i/>
                  <w:sz w:val="26"/>
                  <w:szCs w:val="26"/>
                  <w:rPrChange w:id="794" w:author="Admin" w:date="2024-02-29T13:53:00Z" w16du:dateUtc="2024-02-29T06:53:00Z">
                    <w:rPr>
                      <w:rFonts w:ascii="Arial" w:hAnsi="Arial" w:cs="Arial"/>
                      <w:color w:val="000000"/>
                      <w:sz w:val="18"/>
                      <w:szCs w:val="18"/>
                    </w:rPr>
                  </w:rPrChange>
                </w:rPr>
                <w:t>i) Cưỡng ép thực hiện hành vi quan hệ tình dục trái ý muốn của vợ hoặc chồng;</w:t>
              </w:r>
            </w:ins>
          </w:p>
          <w:p w14:paraId="55FF26FD" w14:textId="77777777" w:rsidR="005942B6" w:rsidRPr="005942B6" w:rsidRDefault="005942B6" w:rsidP="005942B6">
            <w:pPr>
              <w:pStyle w:val="NormalWeb"/>
              <w:spacing w:before="0" w:beforeAutospacing="0" w:after="0" w:afterAutospacing="0" w:line="269" w:lineRule="auto"/>
              <w:jc w:val="both"/>
              <w:rPr>
                <w:ins w:id="795" w:author="Admin" w:date="2024-02-29T13:49:00Z" w16du:dateUtc="2024-02-29T06:49:00Z"/>
                <w:i/>
                <w:sz w:val="26"/>
                <w:szCs w:val="26"/>
                <w:rPrChange w:id="796" w:author="Admin" w:date="2024-02-29T13:53:00Z" w16du:dateUtc="2024-02-29T06:53:00Z">
                  <w:rPr>
                    <w:ins w:id="797" w:author="Admin" w:date="2024-02-29T13:49:00Z" w16du:dateUtc="2024-02-29T06:49:00Z"/>
                    <w:rFonts w:ascii="Arial" w:hAnsi="Arial" w:cs="Arial"/>
                    <w:color w:val="000000"/>
                    <w:sz w:val="18"/>
                    <w:szCs w:val="18"/>
                  </w:rPr>
                </w:rPrChange>
              </w:rPr>
              <w:pPrChange w:id="798" w:author="Admin" w:date="2024-02-29T13:53:00Z" w16du:dateUtc="2024-02-29T06:53:00Z">
                <w:pPr>
                  <w:pStyle w:val="NormalWeb"/>
                  <w:shd w:val="clear" w:color="auto" w:fill="FFFFFF"/>
                  <w:spacing w:before="120" w:beforeAutospacing="0" w:after="120" w:afterAutospacing="0" w:line="234" w:lineRule="atLeast"/>
                </w:pPr>
              </w:pPrChange>
            </w:pPr>
            <w:ins w:id="799" w:author="Admin" w:date="2024-02-29T13:49:00Z" w16du:dateUtc="2024-02-29T06:49:00Z">
              <w:r w:rsidRPr="005942B6">
                <w:rPr>
                  <w:i/>
                  <w:sz w:val="26"/>
                  <w:szCs w:val="26"/>
                  <w:rPrChange w:id="800" w:author="Admin" w:date="2024-02-29T13:53:00Z" w16du:dateUtc="2024-02-29T06:53:00Z">
                    <w:rPr>
                      <w:rFonts w:ascii="Arial" w:hAnsi="Arial" w:cs="Arial"/>
                      <w:color w:val="000000"/>
                      <w:sz w:val="18"/>
                      <w:szCs w:val="18"/>
                    </w:rPr>
                  </w:rPrChange>
                </w:rPr>
                <w:t>k) Cưỡng ép trình diễn hành vi khiêu dâm; cưỡng ép nghe âm thanh, xem hình ảnh, đọc nội dung khiêu dâm, kích thích bạo lực;</w:t>
              </w:r>
            </w:ins>
          </w:p>
          <w:p w14:paraId="38879725" w14:textId="77777777" w:rsidR="005942B6" w:rsidRPr="005942B6" w:rsidRDefault="005942B6" w:rsidP="005942B6">
            <w:pPr>
              <w:pStyle w:val="NormalWeb"/>
              <w:spacing w:before="0" w:beforeAutospacing="0" w:after="0" w:afterAutospacing="0" w:line="269" w:lineRule="auto"/>
              <w:jc w:val="both"/>
              <w:rPr>
                <w:ins w:id="801" w:author="Admin" w:date="2024-02-29T13:49:00Z" w16du:dateUtc="2024-02-29T06:49:00Z"/>
                <w:i/>
                <w:sz w:val="26"/>
                <w:szCs w:val="26"/>
                <w:rPrChange w:id="802" w:author="Admin" w:date="2024-02-29T13:53:00Z" w16du:dateUtc="2024-02-29T06:53:00Z">
                  <w:rPr>
                    <w:ins w:id="803" w:author="Admin" w:date="2024-02-29T13:49:00Z" w16du:dateUtc="2024-02-29T06:49:00Z"/>
                    <w:rFonts w:ascii="Arial" w:hAnsi="Arial" w:cs="Arial"/>
                    <w:color w:val="000000"/>
                    <w:sz w:val="18"/>
                    <w:szCs w:val="18"/>
                  </w:rPr>
                </w:rPrChange>
              </w:rPr>
              <w:pPrChange w:id="804" w:author="Admin" w:date="2024-02-29T13:53:00Z" w16du:dateUtc="2024-02-29T06:53:00Z">
                <w:pPr>
                  <w:pStyle w:val="NormalWeb"/>
                  <w:shd w:val="clear" w:color="auto" w:fill="FFFFFF"/>
                  <w:spacing w:before="120" w:beforeAutospacing="0" w:after="120" w:afterAutospacing="0" w:line="234" w:lineRule="atLeast"/>
                </w:pPr>
              </w:pPrChange>
            </w:pPr>
            <w:ins w:id="805" w:author="Admin" w:date="2024-02-29T13:49:00Z" w16du:dateUtc="2024-02-29T06:49:00Z">
              <w:r w:rsidRPr="005942B6">
                <w:rPr>
                  <w:i/>
                  <w:sz w:val="26"/>
                  <w:szCs w:val="26"/>
                  <w:rPrChange w:id="806" w:author="Admin" w:date="2024-02-29T13:53:00Z" w16du:dateUtc="2024-02-29T06:53:00Z">
                    <w:rPr>
                      <w:rFonts w:ascii="Arial" w:hAnsi="Arial" w:cs="Arial"/>
                      <w:color w:val="000000"/>
                      <w:sz w:val="18"/>
                      <w:szCs w:val="18"/>
                    </w:rPr>
                  </w:rPrChange>
                </w:rPr>
                <w:t>l) Cưỡng ép tảo hôn, kết hôn, ly hôn hoặc cản trở kết hôn, ly hôn hợp pháp;</w:t>
              </w:r>
            </w:ins>
          </w:p>
          <w:p w14:paraId="44BE3B1C" w14:textId="77777777" w:rsidR="005942B6" w:rsidRPr="005942B6" w:rsidRDefault="005942B6" w:rsidP="005942B6">
            <w:pPr>
              <w:pStyle w:val="NormalWeb"/>
              <w:spacing w:before="0" w:beforeAutospacing="0" w:after="0" w:afterAutospacing="0" w:line="269" w:lineRule="auto"/>
              <w:jc w:val="both"/>
              <w:rPr>
                <w:ins w:id="807" w:author="Admin" w:date="2024-02-29T13:49:00Z" w16du:dateUtc="2024-02-29T06:49:00Z"/>
                <w:i/>
                <w:sz w:val="26"/>
                <w:szCs w:val="26"/>
                <w:rPrChange w:id="808" w:author="Admin" w:date="2024-02-29T13:53:00Z" w16du:dateUtc="2024-02-29T06:53:00Z">
                  <w:rPr>
                    <w:ins w:id="809" w:author="Admin" w:date="2024-02-29T13:49:00Z" w16du:dateUtc="2024-02-29T06:49:00Z"/>
                    <w:rFonts w:ascii="Arial" w:hAnsi="Arial" w:cs="Arial"/>
                    <w:color w:val="000000"/>
                    <w:sz w:val="18"/>
                    <w:szCs w:val="18"/>
                  </w:rPr>
                </w:rPrChange>
              </w:rPr>
              <w:pPrChange w:id="810" w:author="Admin" w:date="2024-02-29T13:53:00Z" w16du:dateUtc="2024-02-29T06:53:00Z">
                <w:pPr>
                  <w:pStyle w:val="NormalWeb"/>
                  <w:shd w:val="clear" w:color="auto" w:fill="FFFFFF"/>
                  <w:spacing w:before="120" w:beforeAutospacing="0" w:after="120" w:afterAutospacing="0" w:line="234" w:lineRule="atLeast"/>
                </w:pPr>
              </w:pPrChange>
            </w:pPr>
            <w:ins w:id="811" w:author="Admin" w:date="2024-02-29T13:49:00Z" w16du:dateUtc="2024-02-29T06:49:00Z">
              <w:r w:rsidRPr="005942B6">
                <w:rPr>
                  <w:i/>
                  <w:sz w:val="26"/>
                  <w:szCs w:val="26"/>
                  <w:rPrChange w:id="812" w:author="Admin" w:date="2024-02-29T13:53:00Z" w16du:dateUtc="2024-02-29T06:53:00Z">
                    <w:rPr>
                      <w:rFonts w:ascii="Arial" w:hAnsi="Arial" w:cs="Arial"/>
                      <w:color w:val="000000"/>
                      <w:sz w:val="18"/>
                      <w:szCs w:val="18"/>
                    </w:rPr>
                  </w:rPrChange>
                </w:rPr>
                <w:t>m) Cưỡng ép mang thai, phá thai, lựa chọn giới tính thai nhi;</w:t>
              </w:r>
            </w:ins>
          </w:p>
          <w:p w14:paraId="50EE84C0" w14:textId="77777777" w:rsidR="005942B6" w:rsidRPr="005942B6" w:rsidRDefault="005942B6" w:rsidP="005942B6">
            <w:pPr>
              <w:pStyle w:val="NormalWeb"/>
              <w:spacing w:before="0" w:beforeAutospacing="0" w:after="0" w:afterAutospacing="0" w:line="269" w:lineRule="auto"/>
              <w:jc w:val="both"/>
              <w:rPr>
                <w:ins w:id="813" w:author="Admin" w:date="2024-02-29T13:49:00Z" w16du:dateUtc="2024-02-29T06:49:00Z"/>
                <w:i/>
                <w:sz w:val="26"/>
                <w:szCs w:val="26"/>
                <w:rPrChange w:id="814" w:author="Admin" w:date="2024-02-29T13:53:00Z" w16du:dateUtc="2024-02-29T06:53:00Z">
                  <w:rPr>
                    <w:ins w:id="815" w:author="Admin" w:date="2024-02-29T13:49:00Z" w16du:dateUtc="2024-02-29T06:49:00Z"/>
                    <w:rFonts w:ascii="Arial" w:hAnsi="Arial" w:cs="Arial"/>
                    <w:color w:val="000000"/>
                    <w:sz w:val="18"/>
                    <w:szCs w:val="18"/>
                  </w:rPr>
                </w:rPrChange>
              </w:rPr>
              <w:pPrChange w:id="816" w:author="Admin" w:date="2024-02-29T13:53:00Z" w16du:dateUtc="2024-02-29T06:53:00Z">
                <w:pPr>
                  <w:pStyle w:val="NormalWeb"/>
                  <w:shd w:val="clear" w:color="auto" w:fill="FFFFFF"/>
                  <w:spacing w:before="120" w:beforeAutospacing="0" w:after="120" w:afterAutospacing="0" w:line="234" w:lineRule="atLeast"/>
                </w:pPr>
              </w:pPrChange>
            </w:pPr>
            <w:ins w:id="817" w:author="Admin" w:date="2024-02-29T13:49:00Z" w16du:dateUtc="2024-02-29T06:49:00Z">
              <w:r w:rsidRPr="005942B6">
                <w:rPr>
                  <w:i/>
                  <w:sz w:val="26"/>
                  <w:szCs w:val="26"/>
                  <w:rPrChange w:id="818" w:author="Admin" w:date="2024-02-29T13:53:00Z" w16du:dateUtc="2024-02-29T06:53:00Z">
                    <w:rPr>
                      <w:rFonts w:ascii="Arial" w:hAnsi="Arial" w:cs="Arial"/>
                      <w:color w:val="000000"/>
                      <w:sz w:val="18"/>
                      <w:szCs w:val="18"/>
                    </w:rPr>
                  </w:rPrChange>
                </w:rPr>
                <w:t>n) Chiếm đoạt, hủy hoại tài sản chung của gia đình hoặc tài sản riêng của thành viên khác trong gia đình;</w:t>
              </w:r>
            </w:ins>
          </w:p>
          <w:p w14:paraId="6967A2F2" w14:textId="77777777" w:rsidR="005942B6" w:rsidRPr="005942B6" w:rsidRDefault="005942B6" w:rsidP="005942B6">
            <w:pPr>
              <w:pStyle w:val="NormalWeb"/>
              <w:spacing w:before="0" w:beforeAutospacing="0" w:after="0" w:afterAutospacing="0" w:line="269" w:lineRule="auto"/>
              <w:jc w:val="both"/>
              <w:rPr>
                <w:ins w:id="819" w:author="Admin" w:date="2024-02-29T13:49:00Z" w16du:dateUtc="2024-02-29T06:49:00Z"/>
                <w:i/>
                <w:sz w:val="26"/>
                <w:szCs w:val="26"/>
                <w:rPrChange w:id="820" w:author="Admin" w:date="2024-02-29T13:53:00Z" w16du:dateUtc="2024-02-29T06:53:00Z">
                  <w:rPr>
                    <w:ins w:id="821" w:author="Admin" w:date="2024-02-29T13:49:00Z" w16du:dateUtc="2024-02-29T06:49:00Z"/>
                    <w:rFonts w:ascii="Arial" w:hAnsi="Arial" w:cs="Arial"/>
                    <w:color w:val="000000"/>
                    <w:sz w:val="18"/>
                    <w:szCs w:val="18"/>
                  </w:rPr>
                </w:rPrChange>
              </w:rPr>
              <w:pPrChange w:id="822" w:author="Admin" w:date="2024-02-29T13:53:00Z" w16du:dateUtc="2024-02-29T06:53:00Z">
                <w:pPr>
                  <w:pStyle w:val="NormalWeb"/>
                  <w:shd w:val="clear" w:color="auto" w:fill="FFFFFF"/>
                  <w:spacing w:before="120" w:beforeAutospacing="0" w:after="120" w:afterAutospacing="0" w:line="234" w:lineRule="atLeast"/>
                </w:pPr>
              </w:pPrChange>
            </w:pPr>
            <w:ins w:id="823" w:author="Admin" w:date="2024-02-29T13:49:00Z" w16du:dateUtc="2024-02-29T06:49:00Z">
              <w:r w:rsidRPr="005942B6">
                <w:rPr>
                  <w:i/>
                  <w:sz w:val="26"/>
                  <w:szCs w:val="26"/>
                  <w:rPrChange w:id="824" w:author="Admin" w:date="2024-02-29T13:53:00Z" w16du:dateUtc="2024-02-29T06:53:00Z">
                    <w:rPr>
                      <w:rFonts w:ascii="Arial" w:hAnsi="Arial" w:cs="Arial"/>
                      <w:color w:val="000000"/>
                      <w:sz w:val="18"/>
                      <w:szCs w:val="18"/>
                    </w:rPr>
                  </w:rPrChange>
                </w:rPr>
                <w:t>o) </w:t>
              </w:r>
              <w:r w:rsidRPr="005942B6">
                <w:rPr>
                  <w:i/>
                  <w:sz w:val="26"/>
                  <w:szCs w:val="26"/>
                  <w:rPrChange w:id="825" w:author="Admin" w:date="2024-02-29T13:53:00Z" w16du:dateUtc="2024-02-29T06:53:00Z">
                    <w:rPr>
                      <w:rFonts w:ascii="Arial" w:hAnsi="Arial" w:cs="Arial"/>
                      <w:color w:val="000000"/>
                      <w:sz w:val="18"/>
                      <w:szCs w:val="18"/>
                      <w:shd w:val="clear" w:color="auto" w:fill="FFFFFF"/>
                    </w:rPr>
                  </w:rPrChange>
                </w:rPr>
                <w:t>Cưỡng ép thành viên gia đình học tập, lao động quá sức, đóng góp tài chính quá khả năng của họ; kiểm soát tài sản, thu nhập của thành viên gia đình nhằm tạo ra tình trạng lệ thuộc về mặt vật chất, tinh thần hoặc các mặt khác;</w:t>
              </w:r>
            </w:ins>
          </w:p>
          <w:p w14:paraId="47E31F04" w14:textId="77777777" w:rsidR="005942B6" w:rsidRPr="005942B6" w:rsidRDefault="005942B6" w:rsidP="005942B6">
            <w:pPr>
              <w:pStyle w:val="NormalWeb"/>
              <w:spacing w:before="0" w:beforeAutospacing="0" w:after="0" w:afterAutospacing="0" w:line="269" w:lineRule="auto"/>
              <w:jc w:val="both"/>
              <w:rPr>
                <w:ins w:id="826" w:author="Admin" w:date="2024-02-29T13:49:00Z" w16du:dateUtc="2024-02-29T06:49:00Z"/>
                <w:i/>
                <w:sz w:val="26"/>
                <w:szCs w:val="26"/>
                <w:rPrChange w:id="827" w:author="Admin" w:date="2024-02-29T13:53:00Z" w16du:dateUtc="2024-02-29T06:53:00Z">
                  <w:rPr>
                    <w:ins w:id="828" w:author="Admin" w:date="2024-02-29T13:49:00Z" w16du:dateUtc="2024-02-29T06:49:00Z"/>
                    <w:rFonts w:ascii="Arial" w:hAnsi="Arial" w:cs="Arial"/>
                    <w:color w:val="000000"/>
                    <w:sz w:val="18"/>
                    <w:szCs w:val="18"/>
                  </w:rPr>
                </w:rPrChange>
              </w:rPr>
              <w:pPrChange w:id="829" w:author="Admin" w:date="2024-02-29T13:53:00Z" w16du:dateUtc="2024-02-29T06:53:00Z">
                <w:pPr>
                  <w:pStyle w:val="NormalWeb"/>
                  <w:shd w:val="clear" w:color="auto" w:fill="FFFFFF"/>
                  <w:spacing w:before="120" w:beforeAutospacing="0" w:after="120" w:afterAutospacing="0" w:line="234" w:lineRule="atLeast"/>
                </w:pPr>
              </w:pPrChange>
            </w:pPr>
            <w:ins w:id="830" w:author="Admin" w:date="2024-02-29T13:49:00Z" w16du:dateUtc="2024-02-29T06:49:00Z">
              <w:r w:rsidRPr="005942B6">
                <w:rPr>
                  <w:i/>
                  <w:sz w:val="26"/>
                  <w:szCs w:val="26"/>
                  <w:rPrChange w:id="831" w:author="Admin" w:date="2024-02-29T13:53:00Z" w16du:dateUtc="2024-02-29T06:53:00Z">
                    <w:rPr>
                      <w:rFonts w:ascii="Arial" w:hAnsi="Arial" w:cs="Arial"/>
                      <w:color w:val="000000"/>
                      <w:sz w:val="18"/>
                      <w:szCs w:val="18"/>
                    </w:rPr>
                  </w:rPrChange>
                </w:rPr>
                <w:t>p) Cô lập, giam cầm </w:t>
              </w:r>
              <w:r w:rsidRPr="005942B6">
                <w:rPr>
                  <w:i/>
                  <w:sz w:val="26"/>
                  <w:szCs w:val="26"/>
                  <w:rPrChange w:id="832" w:author="Admin" w:date="2024-02-29T13:53:00Z" w16du:dateUtc="2024-02-29T06:53:00Z">
                    <w:rPr>
                      <w:rFonts w:ascii="Arial" w:hAnsi="Arial" w:cs="Arial"/>
                      <w:color w:val="000000"/>
                      <w:sz w:val="18"/>
                      <w:szCs w:val="18"/>
                      <w:shd w:val="clear" w:color="auto" w:fill="FFFFFF"/>
                    </w:rPr>
                  </w:rPrChange>
                </w:rPr>
                <w:t>thành viên gia đình</w:t>
              </w:r>
              <w:r w:rsidRPr="005942B6">
                <w:rPr>
                  <w:i/>
                  <w:sz w:val="26"/>
                  <w:szCs w:val="26"/>
                  <w:rPrChange w:id="833" w:author="Admin" w:date="2024-02-29T13:53:00Z" w16du:dateUtc="2024-02-29T06:53:00Z">
                    <w:rPr>
                      <w:rFonts w:ascii="Arial" w:hAnsi="Arial" w:cs="Arial"/>
                      <w:color w:val="000000"/>
                      <w:sz w:val="18"/>
                      <w:szCs w:val="18"/>
                    </w:rPr>
                  </w:rPrChange>
                </w:rPr>
                <w:t>;</w:t>
              </w:r>
            </w:ins>
          </w:p>
          <w:p w14:paraId="10E5F945" w14:textId="056B5B24" w:rsidR="005B2EA4" w:rsidRPr="00652FFD" w:rsidDel="005942B6" w:rsidRDefault="005942B6" w:rsidP="005942B6">
            <w:pPr>
              <w:pStyle w:val="NormalWeb"/>
              <w:spacing w:before="0" w:beforeAutospacing="0" w:after="0" w:afterAutospacing="0" w:line="269" w:lineRule="auto"/>
              <w:jc w:val="both"/>
              <w:rPr>
                <w:del w:id="834" w:author="Admin" w:date="2024-02-29T13:49:00Z" w16du:dateUtc="2024-02-29T06:49:00Z"/>
                <w:i/>
                <w:sz w:val="26"/>
                <w:szCs w:val="26"/>
              </w:rPr>
              <w:pPrChange w:id="835" w:author="Admin" w:date="2024-02-29T13:53:00Z" w16du:dateUtc="2024-02-29T06:53:00Z">
                <w:pPr>
                  <w:spacing w:line="269" w:lineRule="auto"/>
                  <w:jc w:val="both"/>
                </w:pPr>
              </w:pPrChange>
            </w:pPr>
            <w:ins w:id="836" w:author="Admin" w:date="2024-02-29T13:49:00Z" w16du:dateUtc="2024-02-29T06:49:00Z">
              <w:r w:rsidRPr="005942B6">
                <w:rPr>
                  <w:i/>
                  <w:sz w:val="26"/>
                  <w:szCs w:val="26"/>
                  <w:rPrChange w:id="837" w:author="Admin" w:date="2024-02-29T13:53:00Z" w16du:dateUtc="2024-02-29T06:53:00Z">
                    <w:rPr>
                      <w:rFonts w:ascii="Arial" w:hAnsi="Arial" w:cs="Arial"/>
                      <w:color w:val="000000"/>
                      <w:sz w:val="18"/>
                      <w:szCs w:val="18"/>
                    </w:rPr>
                  </w:rPrChange>
                </w:rPr>
                <w:t>q) Cưỡng ép thành viên gia đình ra khỏi chỗ ở hợp pháp trái pháp luật</w:t>
              </w:r>
            </w:ins>
            <w:del w:id="838" w:author="Admin" w:date="2024-02-29T13:49:00Z" w16du:dateUtc="2024-02-29T06:49:00Z">
              <w:r w:rsidR="005B2EA4" w:rsidRPr="00652FFD" w:rsidDel="005942B6">
                <w:rPr>
                  <w:i/>
                  <w:sz w:val="26"/>
                  <w:szCs w:val="26"/>
                </w:rPr>
                <w:delText>1. Các hành vi bạo lực gia đình bao gồm:</w:delText>
              </w:r>
            </w:del>
          </w:p>
          <w:p w14:paraId="61987ECB" w14:textId="2B5AEB15" w:rsidR="005B2EA4" w:rsidRPr="00652FFD" w:rsidDel="005942B6" w:rsidRDefault="005B2EA4" w:rsidP="005942B6">
            <w:pPr>
              <w:pStyle w:val="NormalWeb"/>
              <w:spacing w:before="0" w:after="0" w:line="269" w:lineRule="auto"/>
              <w:jc w:val="both"/>
              <w:rPr>
                <w:del w:id="839" w:author="Admin" w:date="2024-02-29T13:49:00Z" w16du:dateUtc="2024-02-29T06:49:00Z"/>
                <w:i/>
                <w:sz w:val="26"/>
                <w:szCs w:val="26"/>
              </w:rPr>
              <w:pPrChange w:id="840" w:author="Admin" w:date="2024-02-29T13:53:00Z" w16du:dateUtc="2024-02-29T06:53:00Z">
                <w:pPr>
                  <w:spacing w:line="269" w:lineRule="auto"/>
                  <w:jc w:val="both"/>
                </w:pPr>
              </w:pPrChange>
            </w:pPr>
            <w:del w:id="841" w:author="Admin" w:date="2024-02-29T13:49:00Z" w16du:dateUtc="2024-02-29T06:49:00Z">
              <w:r w:rsidRPr="00652FFD" w:rsidDel="005942B6">
                <w:rPr>
                  <w:i/>
                  <w:sz w:val="26"/>
                  <w:szCs w:val="26"/>
                </w:rPr>
                <w:delText>a) Hành hạ, ngược đãi, đánh đập hoặc hành vi cố ý khác xâm hại đến sức khoẻ, tính mạng;</w:delText>
              </w:r>
            </w:del>
          </w:p>
          <w:p w14:paraId="32450A76" w14:textId="4C3FEF12" w:rsidR="005B2EA4" w:rsidRPr="00652FFD" w:rsidDel="005942B6" w:rsidRDefault="005B2EA4" w:rsidP="005942B6">
            <w:pPr>
              <w:pStyle w:val="NormalWeb"/>
              <w:spacing w:before="0" w:after="0" w:line="269" w:lineRule="auto"/>
              <w:jc w:val="both"/>
              <w:rPr>
                <w:del w:id="842" w:author="Admin" w:date="2024-02-29T13:49:00Z" w16du:dateUtc="2024-02-29T06:49:00Z"/>
                <w:i/>
                <w:sz w:val="26"/>
                <w:szCs w:val="26"/>
              </w:rPr>
              <w:pPrChange w:id="843" w:author="Admin" w:date="2024-02-29T13:53:00Z" w16du:dateUtc="2024-02-29T06:53:00Z">
                <w:pPr>
                  <w:spacing w:line="269" w:lineRule="auto"/>
                  <w:jc w:val="both"/>
                </w:pPr>
              </w:pPrChange>
            </w:pPr>
            <w:del w:id="844" w:author="Admin" w:date="2024-02-29T13:49:00Z" w16du:dateUtc="2024-02-29T06:49:00Z">
              <w:r w:rsidRPr="00652FFD" w:rsidDel="005942B6">
                <w:rPr>
                  <w:i/>
                  <w:sz w:val="26"/>
                  <w:szCs w:val="26"/>
                </w:rPr>
                <w:delText>b) Lăng mạ hoặc hành vi cố ý khác xúc phạm danh dự, nhân phẩm;</w:delText>
              </w:r>
            </w:del>
          </w:p>
          <w:p w14:paraId="1DAF2D1B" w14:textId="21AA785A" w:rsidR="005B2EA4" w:rsidRPr="00652FFD" w:rsidDel="005942B6" w:rsidRDefault="005B2EA4" w:rsidP="005942B6">
            <w:pPr>
              <w:pStyle w:val="NormalWeb"/>
              <w:spacing w:before="0" w:after="0" w:line="269" w:lineRule="auto"/>
              <w:jc w:val="both"/>
              <w:rPr>
                <w:del w:id="845" w:author="Admin" w:date="2024-02-29T13:49:00Z" w16du:dateUtc="2024-02-29T06:49:00Z"/>
                <w:i/>
                <w:sz w:val="26"/>
                <w:szCs w:val="26"/>
              </w:rPr>
              <w:pPrChange w:id="846" w:author="Admin" w:date="2024-02-29T13:53:00Z" w16du:dateUtc="2024-02-29T06:53:00Z">
                <w:pPr>
                  <w:spacing w:line="269" w:lineRule="auto"/>
                  <w:jc w:val="both"/>
                </w:pPr>
              </w:pPrChange>
            </w:pPr>
            <w:del w:id="847" w:author="Admin" w:date="2024-02-29T13:49:00Z" w16du:dateUtc="2024-02-29T06:49:00Z">
              <w:r w:rsidRPr="00652FFD" w:rsidDel="005942B6">
                <w:rPr>
                  <w:i/>
                  <w:sz w:val="26"/>
                  <w:szCs w:val="26"/>
                </w:rPr>
                <w:delText>c) Cô lập, xua đuổi hoặc gây áp lực thường xuyên về tâm lý gây hậu quả nghiêm trọng;</w:delText>
              </w:r>
            </w:del>
          </w:p>
          <w:p w14:paraId="64622F49" w14:textId="2A465937" w:rsidR="005B2EA4" w:rsidRPr="00652FFD" w:rsidDel="005942B6" w:rsidRDefault="005B2EA4" w:rsidP="005942B6">
            <w:pPr>
              <w:pStyle w:val="NormalWeb"/>
              <w:spacing w:before="0" w:after="0" w:line="269" w:lineRule="auto"/>
              <w:jc w:val="both"/>
              <w:rPr>
                <w:del w:id="848" w:author="Admin" w:date="2024-02-29T13:49:00Z" w16du:dateUtc="2024-02-29T06:49:00Z"/>
                <w:i/>
                <w:sz w:val="26"/>
                <w:szCs w:val="26"/>
              </w:rPr>
              <w:pPrChange w:id="849" w:author="Admin" w:date="2024-02-29T13:53:00Z" w16du:dateUtc="2024-02-29T06:53:00Z">
                <w:pPr>
                  <w:spacing w:line="269" w:lineRule="auto"/>
                  <w:jc w:val="both"/>
                </w:pPr>
              </w:pPrChange>
            </w:pPr>
            <w:del w:id="850" w:author="Admin" w:date="2024-02-29T13:49:00Z" w16du:dateUtc="2024-02-29T06:49:00Z">
              <w:r w:rsidRPr="00652FFD" w:rsidDel="005942B6">
                <w:rPr>
                  <w:i/>
                  <w:sz w:val="26"/>
                  <w:szCs w:val="26"/>
                </w:rPr>
                <w:delText>d) Ngăn cản việc thực hiện quyền, nghĩa vụ trong quan hệ gia đình giữa ông, bà và cháu; giữa cha, mẹ và con; giữa vợ và chồng; giữa anh, chị, em với nhau;</w:delText>
              </w:r>
            </w:del>
          </w:p>
          <w:p w14:paraId="25BCF27E" w14:textId="1961BAC9" w:rsidR="005B2EA4" w:rsidRPr="00652FFD" w:rsidDel="005942B6" w:rsidRDefault="005B2EA4" w:rsidP="005942B6">
            <w:pPr>
              <w:pStyle w:val="NormalWeb"/>
              <w:spacing w:before="0" w:after="0" w:line="269" w:lineRule="auto"/>
              <w:jc w:val="both"/>
              <w:rPr>
                <w:del w:id="851" w:author="Admin" w:date="2024-02-29T13:49:00Z" w16du:dateUtc="2024-02-29T06:49:00Z"/>
                <w:i/>
                <w:sz w:val="26"/>
                <w:szCs w:val="26"/>
              </w:rPr>
              <w:pPrChange w:id="852" w:author="Admin" w:date="2024-02-29T13:53:00Z" w16du:dateUtc="2024-02-29T06:53:00Z">
                <w:pPr>
                  <w:spacing w:line="269" w:lineRule="auto"/>
                  <w:jc w:val="both"/>
                </w:pPr>
              </w:pPrChange>
            </w:pPr>
            <w:del w:id="853" w:author="Admin" w:date="2024-02-29T13:49:00Z" w16du:dateUtc="2024-02-29T06:49:00Z">
              <w:r w:rsidRPr="00652FFD" w:rsidDel="005942B6">
                <w:rPr>
                  <w:i/>
                  <w:sz w:val="26"/>
                  <w:szCs w:val="26"/>
                </w:rPr>
                <w:delText>đ) Cưỡng ép quan hệ tình dục;</w:delText>
              </w:r>
            </w:del>
          </w:p>
          <w:p w14:paraId="5CAF7F9F" w14:textId="6BB731BC" w:rsidR="005B2EA4" w:rsidRPr="00652FFD" w:rsidDel="005942B6" w:rsidRDefault="005B2EA4" w:rsidP="005942B6">
            <w:pPr>
              <w:pStyle w:val="NormalWeb"/>
              <w:spacing w:before="0" w:after="0" w:line="269" w:lineRule="auto"/>
              <w:jc w:val="both"/>
              <w:rPr>
                <w:del w:id="854" w:author="Admin" w:date="2024-02-29T13:49:00Z" w16du:dateUtc="2024-02-29T06:49:00Z"/>
                <w:i/>
                <w:sz w:val="26"/>
                <w:szCs w:val="26"/>
              </w:rPr>
              <w:pPrChange w:id="855" w:author="Admin" w:date="2024-02-29T13:53:00Z" w16du:dateUtc="2024-02-29T06:53:00Z">
                <w:pPr>
                  <w:spacing w:line="269" w:lineRule="auto"/>
                  <w:jc w:val="both"/>
                </w:pPr>
              </w:pPrChange>
            </w:pPr>
            <w:del w:id="856" w:author="Admin" w:date="2024-02-29T13:49:00Z" w16du:dateUtc="2024-02-29T06:49:00Z">
              <w:r w:rsidRPr="00652FFD" w:rsidDel="005942B6">
                <w:rPr>
                  <w:i/>
                  <w:sz w:val="26"/>
                  <w:szCs w:val="26"/>
                </w:rPr>
                <w:delText>e) Cưỡng ép tảo hôn; cưỡng ép kết hôn, ly hôn hoặc cản trở hôn nhân tự nguyện, tiến bộ;</w:delText>
              </w:r>
            </w:del>
          </w:p>
          <w:p w14:paraId="53BFEB46" w14:textId="71866FF5" w:rsidR="005B2EA4" w:rsidRPr="00652FFD" w:rsidDel="005942B6" w:rsidRDefault="005B2EA4" w:rsidP="005942B6">
            <w:pPr>
              <w:pStyle w:val="NormalWeb"/>
              <w:spacing w:before="0" w:after="0" w:line="269" w:lineRule="auto"/>
              <w:jc w:val="both"/>
              <w:rPr>
                <w:del w:id="857" w:author="Admin" w:date="2024-02-29T13:49:00Z" w16du:dateUtc="2024-02-29T06:49:00Z"/>
                <w:i/>
                <w:sz w:val="26"/>
                <w:szCs w:val="26"/>
              </w:rPr>
              <w:pPrChange w:id="858" w:author="Admin" w:date="2024-02-29T13:53:00Z" w16du:dateUtc="2024-02-29T06:53:00Z">
                <w:pPr>
                  <w:spacing w:line="269" w:lineRule="auto"/>
                  <w:jc w:val="both"/>
                </w:pPr>
              </w:pPrChange>
            </w:pPr>
            <w:del w:id="859" w:author="Admin" w:date="2024-02-29T13:49:00Z" w16du:dateUtc="2024-02-29T06:49:00Z">
              <w:r w:rsidRPr="00652FFD" w:rsidDel="005942B6">
                <w:rPr>
                  <w:i/>
                  <w:sz w:val="26"/>
                  <w:szCs w:val="26"/>
                </w:rPr>
                <w:delText>g) Chiếm đoạt, huỷ hoại, đập phá hoặc có hành vi khác cố ý làm hư hỏng tài sản riêng của thành viên khác trong gia đình hoặc tài sản chung của các thành viên gia đình;</w:delText>
              </w:r>
            </w:del>
          </w:p>
          <w:p w14:paraId="04B1C795" w14:textId="107828E2" w:rsidR="005B2EA4" w:rsidRPr="00652FFD" w:rsidDel="005942B6" w:rsidRDefault="005B2EA4" w:rsidP="005942B6">
            <w:pPr>
              <w:pStyle w:val="NormalWeb"/>
              <w:spacing w:before="0" w:after="0" w:line="269" w:lineRule="auto"/>
              <w:jc w:val="both"/>
              <w:rPr>
                <w:del w:id="860" w:author="Admin" w:date="2024-02-29T13:49:00Z" w16du:dateUtc="2024-02-29T06:49:00Z"/>
                <w:i/>
                <w:sz w:val="26"/>
                <w:szCs w:val="26"/>
              </w:rPr>
              <w:pPrChange w:id="861" w:author="Admin" w:date="2024-02-29T13:53:00Z" w16du:dateUtc="2024-02-29T06:53:00Z">
                <w:pPr>
                  <w:spacing w:line="269" w:lineRule="auto"/>
                  <w:jc w:val="both"/>
                </w:pPr>
              </w:pPrChange>
            </w:pPr>
            <w:del w:id="862" w:author="Admin" w:date="2024-02-29T13:49:00Z" w16du:dateUtc="2024-02-29T06:49:00Z">
              <w:r w:rsidRPr="00652FFD" w:rsidDel="005942B6">
                <w:rPr>
                  <w:i/>
                  <w:sz w:val="26"/>
                  <w:szCs w:val="26"/>
                </w:rPr>
                <w:delText>h) Cưỡng ép thành viên gia đình lao động quá sức, đóng góp tài chính quá khả năng của họ; kiểm soát thu nhập của thành viên gia đình nhằm tạo ra tình trạng phụ thuộc về tài chính;</w:delText>
              </w:r>
            </w:del>
          </w:p>
          <w:p w14:paraId="334248DD" w14:textId="6CC528A3" w:rsidR="005B2EA4" w:rsidRPr="00652FFD" w:rsidRDefault="005B2EA4" w:rsidP="005942B6">
            <w:pPr>
              <w:pStyle w:val="NormalWeb"/>
              <w:spacing w:before="0" w:after="0" w:line="269" w:lineRule="auto"/>
              <w:jc w:val="both"/>
              <w:rPr>
                <w:i/>
                <w:sz w:val="26"/>
                <w:szCs w:val="26"/>
              </w:rPr>
              <w:pPrChange w:id="863" w:author="Admin" w:date="2024-02-29T13:53:00Z" w16du:dateUtc="2024-02-29T06:53:00Z">
                <w:pPr>
                  <w:spacing w:line="269" w:lineRule="auto"/>
                  <w:jc w:val="both"/>
                </w:pPr>
              </w:pPrChange>
            </w:pPr>
            <w:del w:id="864" w:author="Admin" w:date="2024-02-29T13:49:00Z" w16du:dateUtc="2024-02-29T06:49:00Z">
              <w:r w:rsidRPr="00652FFD" w:rsidDel="005942B6">
                <w:rPr>
                  <w:i/>
                  <w:sz w:val="26"/>
                  <w:szCs w:val="26"/>
                </w:rPr>
                <w:delText>i) Có hành vi trái pháp luật buộc thành viên gia đình ra khỏi chỗ ở</w:delText>
              </w:r>
            </w:del>
            <w:r w:rsidRPr="00652FFD">
              <w:rPr>
                <w:i/>
                <w:sz w:val="26"/>
                <w:szCs w:val="26"/>
              </w:rPr>
              <w:t>.”</w:t>
            </w:r>
          </w:p>
        </w:tc>
      </w:tr>
      <w:tr w:rsidR="005B2EA4" w:rsidRPr="00652FFD" w14:paraId="3E29CE56" w14:textId="77777777" w:rsidTr="0048774C">
        <w:tc>
          <w:tcPr>
            <w:tcW w:w="2126" w:type="dxa"/>
            <w:shd w:val="clear" w:color="auto" w:fill="auto"/>
            <w:tcPrChange w:id="865" w:author="Admin" w:date="2024-02-29T14:37:00Z" w16du:dateUtc="2024-02-29T07:37:00Z">
              <w:tcPr>
                <w:tcW w:w="2126" w:type="dxa"/>
                <w:shd w:val="clear" w:color="auto" w:fill="auto"/>
              </w:tcPr>
            </w:tcPrChange>
          </w:tcPr>
          <w:p w14:paraId="34C711CA"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866" w:author="Admin" w:date="2024-02-29T14:37:00Z" w16du:dateUtc="2024-02-29T07:37:00Z">
              <w:tcPr>
                <w:tcW w:w="2269" w:type="dxa"/>
                <w:shd w:val="clear" w:color="auto" w:fill="auto"/>
              </w:tcPr>
            </w:tcPrChange>
          </w:tcPr>
          <w:p w14:paraId="54023644" w14:textId="39ADD747" w:rsidR="005B2EA4" w:rsidRPr="00652FFD" w:rsidRDefault="005B2EA4" w:rsidP="00B35853">
            <w:pPr>
              <w:spacing w:line="269" w:lineRule="auto"/>
              <w:jc w:val="center"/>
              <w:rPr>
                <w:bCs/>
                <w:sz w:val="26"/>
                <w:szCs w:val="26"/>
              </w:rPr>
            </w:pPr>
            <w:r w:rsidRPr="00652FFD">
              <w:rPr>
                <w:bCs/>
                <w:sz w:val="26"/>
                <w:szCs w:val="26"/>
              </w:rPr>
              <w:t xml:space="preserve">Điều </w:t>
            </w:r>
            <w:del w:id="867" w:author="Admin" w:date="2024-02-29T13:50:00Z" w16du:dateUtc="2024-02-29T06:50:00Z">
              <w:r w:rsidRPr="00652FFD" w:rsidDel="005942B6">
                <w:rPr>
                  <w:bCs/>
                  <w:sz w:val="26"/>
                  <w:szCs w:val="26"/>
                </w:rPr>
                <w:delText>8</w:delText>
              </w:r>
            </w:del>
            <w:ins w:id="868" w:author="Admin" w:date="2024-02-29T13:50:00Z" w16du:dateUtc="2024-02-29T06:50:00Z">
              <w:r w:rsidR="005942B6">
                <w:rPr>
                  <w:bCs/>
                  <w:sz w:val="26"/>
                  <w:szCs w:val="26"/>
                </w:rPr>
                <w:t>5</w:t>
              </w:r>
            </w:ins>
          </w:p>
        </w:tc>
        <w:tc>
          <w:tcPr>
            <w:tcW w:w="10773" w:type="dxa"/>
            <w:shd w:val="clear" w:color="auto" w:fill="auto"/>
            <w:tcPrChange w:id="869" w:author="Admin" w:date="2024-02-29T14:37:00Z" w16du:dateUtc="2024-02-29T07:37:00Z">
              <w:tcPr>
                <w:tcW w:w="11057" w:type="dxa"/>
                <w:shd w:val="clear" w:color="auto" w:fill="auto"/>
              </w:tcPr>
            </w:tcPrChange>
          </w:tcPr>
          <w:p w14:paraId="035537B1" w14:textId="77777777" w:rsidR="005942B6" w:rsidRPr="005942B6" w:rsidRDefault="005B2EA4" w:rsidP="005942B6">
            <w:pPr>
              <w:pStyle w:val="NormalWeb"/>
              <w:spacing w:before="0" w:beforeAutospacing="0" w:after="0" w:afterAutospacing="0" w:line="269" w:lineRule="auto"/>
              <w:jc w:val="both"/>
              <w:rPr>
                <w:ins w:id="870" w:author="Admin" w:date="2024-02-29T13:50:00Z" w16du:dateUtc="2024-02-29T06:50:00Z"/>
                <w:i/>
                <w:sz w:val="26"/>
                <w:szCs w:val="26"/>
                <w:rPrChange w:id="871" w:author="Admin" w:date="2024-02-29T13:53:00Z" w16du:dateUtc="2024-02-29T06:53:00Z">
                  <w:rPr>
                    <w:ins w:id="872" w:author="Admin" w:date="2024-02-29T13:50:00Z" w16du:dateUtc="2024-02-29T06:50:00Z"/>
                    <w:rFonts w:ascii="Arial" w:hAnsi="Arial" w:cs="Arial"/>
                    <w:color w:val="000000"/>
                    <w:sz w:val="18"/>
                    <w:szCs w:val="18"/>
                  </w:rPr>
                </w:rPrChange>
              </w:rPr>
              <w:pPrChange w:id="873" w:author="Admin" w:date="2024-02-29T13:53:00Z" w16du:dateUtc="2024-02-29T06:53:00Z">
                <w:pPr>
                  <w:pStyle w:val="NormalWeb"/>
                  <w:shd w:val="clear" w:color="auto" w:fill="FFFFFF"/>
                  <w:spacing w:before="0" w:beforeAutospacing="0" w:after="0" w:afterAutospacing="0" w:line="234" w:lineRule="atLeast"/>
                </w:pPr>
              </w:pPrChange>
            </w:pPr>
            <w:r w:rsidRPr="00652FFD">
              <w:rPr>
                <w:i/>
                <w:sz w:val="26"/>
                <w:szCs w:val="26"/>
              </w:rPr>
              <w:t>“</w:t>
            </w:r>
            <w:ins w:id="874" w:author="Admin" w:date="2024-02-29T13:50:00Z" w16du:dateUtc="2024-02-29T06:50:00Z">
              <w:r w:rsidR="005942B6" w:rsidRPr="005942B6">
                <w:rPr>
                  <w:i/>
                  <w:sz w:val="26"/>
                  <w:szCs w:val="26"/>
                  <w:rPrChange w:id="875" w:author="Admin" w:date="2024-02-29T13:53:00Z" w16du:dateUtc="2024-02-29T06:53:00Z">
                    <w:rPr>
                      <w:rFonts w:ascii="Arial" w:hAnsi="Arial" w:cs="Arial"/>
                      <w:color w:val="000000"/>
                      <w:sz w:val="18"/>
                      <w:szCs w:val="18"/>
                    </w:rPr>
                  </w:rPrChange>
                </w:rPr>
                <w:t>1. Hành vi bạo lực gia đình quy định tại </w:t>
              </w:r>
              <w:bookmarkStart w:id="876" w:name="tc_1"/>
              <w:r w:rsidR="005942B6" w:rsidRPr="005942B6">
                <w:rPr>
                  <w:i/>
                  <w:sz w:val="26"/>
                  <w:szCs w:val="26"/>
                  <w:rPrChange w:id="877" w:author="Admin" w:date="2024-02-29T13:53:00Z" w16du:dateUtc="2024-02-29T06:53:00Z">
                    <w:rPr>
                      <w:rFonts w:ascii="Arial" w:hAnsi="Arial" w:cs="Arial"/>
                      <w:color w:val="000000"/>
                      <w:sz w:val="18"/>
                      <w:szCs w:val="18"/>
                    </w:rPr>
                  </w:rPrChange>
                </w:rPr>
                <w:t>Điều 3 của Luật này</w:t>
              </w:r>
              <w:bookmarkEnd w:id="876"/>
              <w:r w:rsidR="005942B6" w:rsidRPr="005942B6">
                <w:rPr>
                  <w:i/>
                  <w:sz w:val="26"/>
                  <w:szCs w:val="26"/>
                  <w:rPrChange w:id="878" w:author="Admin" w:date="2024-02-29T13:53:00Z" w16du:dateUtc="2024-02-29T06:53:00Z">
                    <w:rPr>
                      <w:rFonts w:ascii="Arial" w:hAnsi="Arial" w:cs="Arial"/>
                      <w:color w:val="000000"/>
                      <w:sz w:val="18"/>
                      <w:szCs w:val="18"/>
                    </w:rPr>
                  </w:rPrChange>
                </w:rPr>
                <w:t>.</w:t>
              </w:r>
            </w:ins>
          </w:p>
          <w:p w14:paraId="77462590" w14:textId="77777777" w:rsidR="005942B6" w:rsidRPr="005942B6" w:rsidRDefault="005942B6" w:rsidP="005942B6">
            <w:pPr>
              <w:pStyle w:val="NormalWeb"/>
              <w:spacing w:before="120" w:beforeAutospacing="0" w:after="120" w:afterAutospacing="0" w:line="269" w:lineRule="auto"/>
              <w:jc w:val="both"/>
              <w:rPr>
                <w:ins w:id="879" w:author="Admin" w:date="2024-02-29T13:50:00Z" w16du:dateUtc="2024-02-29T06:50:00Z"/>
                <w:i/>
                <w:sz w:val="26"/>
                <w:szCs w:val="26"/>
                <w:rPrChange w:id="880" w:author="Admin" w:date="2024-02-29T13:53:00Z" w16du:dateUtc="2024-02-29T06:53:00Z">
                  <w:rPr>
                    <w:ins w:id="881" w:author="Admin" w:date="2024-02-29T13:50:00Z" w16du:dateUtc="2024-02-29T06:50:00Z"/>
                    <w:rFonts w:ascii="Arial" w:hAnsi="Arial" w:cs="Arial"/>
                    <w:color w:val="000000"/>
                    <w:sz w:val="18"/>
                    <w:szCs w:val="18"/>
                  </w:rPr>
                </w:rPrChange>
              </w:rPr>
              <w:pPrChange w:id="882" w:author="Admin" w:date="2024-02-29T13:53:00Z" w16du:dateUtc="2024-02-29T06:53:00Z">
                <w:pPr>
                  <w:pStyle w:val="NormalWeb"/>
                  <w:shd w:val="clear" w:color="auto" w:fill="FFFFFF"/>
                  <w:spacing w:before="120" w:beforeAutospacing="0" w:after="120" w:afterAutospacing="0" w:line="234" w:lineRule="atLeast"/>
                </w:pPr>
              </w:pPrChange>
            </w:pPr>
            <w:ins w:id="883" w:author="Admin" w:date="2024-02-29T13:50:00Z" w16du:dateUtc="2024-02-29T06:50:00Z">
              <w:r w:rsidRPr="005942B6">
                <w:rPr>
                  <w:i/>
                  <w:sz w:val="26"/>
                  <w:szCs w:val="26"/>
                  <w:rPrChange w:id="884" w:author="Admin" w:date="2024-02-29T13:53:00Z" w16du:dateUtc="2024-02-29T06:53:00Z">
                    <w:rPr>
                      <w:rFonts w:ascii="Arial" w:hAnsi="Arial" w:cs="Arial"/>
                      <w:color w:val="000000"/>
                      <w:sz w:val="18"/>
                      <w:szCs w:val="18"/>
                    </w:rPr>
                  </w:rPrChange>
                </w:rPr>
                <w:t>2. Kích động, xúi giục, lôi kéo, dụ dỗ, giúp sức, cưỡng ép người khác thực hiện hành vi bạo lực gia đình.</w:t>
              </w:r>
            </w:ins>
          </w:p>
          <w:p w14:paraId="591C0238" w14:textId="77777777" w:rsidR="005942B6" w:rsidRPr="005942B6" w:rsidRDefault="005942B6" w:rsidP="005942B6">
            <w:pPr>
              <w:pStyle w:val="NormalWeb"/>
              <w:spacing w:before="120" w:beforeAutospacing="0" w:after="120" w:afterAutospacing="0" w:line="269" w:lineRule="auto"/>
              <w:jc w:val="both"/>
              <w:rPr>
                <w:ins w:id="885" w:author="Admin" w:date="2024-02-29T13:50:00Z" w16du:dateUtc="2024-02-29T06:50:00Z"/>
                <w:i/>
                <w:sz w:val="26"/>
                <w:szCs w:val="26"/>
                <w:rPrChange w:id="886" w:author="Admin" w:date="2024-02-29T13:53:00Z" w16du:dateUtc="2024-02-29T06:53:00Z">
                  <w:rPr>
                    <w:ins w:id="887" w:author="Admin" w:date="2024-02-29T13:50:00Z" w16du:dateUtc="2024-02-29T06:50:00Z"/>
                    <w:rFonts w:ascii="Arial" w:hAnsi="Arial" w:cs="Arial"/>
                    <w:color w:val="000000"/>
                    <w:sz w:val="18"/>
                    <w:szCs w:val="18"/>
                  </w:rPr>
                </w:rPrChange>
              </w:rPr>
              <w:pPrChange w:id="888" w:author="Admin" w:date="2024-02-29T13:53:00Z" w16du:dateUtc="2024-02-29T06:53:00Z">
                <w:pPr>
                  <w:pStyle w:val="NormalWeb"/>
                  <w:shd w:val="clear" w:color="auto" w:fill="FFFFFF"/>
                  <w:spacing w:before="120" w:beforeAutospacing="0" w:after="120" w:afterAutospacing="0" w:line="234" w:lineRule="atLeast"/>
                </w:pPr>
              </w:pPrChange>
            </w:pPr>
            <w:ins w:id="889" w:author="Admin" w:date="2024-02-29T13:50:00Z" w16du:dateUtc="2024-02-29T06:50:00Z">
              <w:r w:rsidRPr="005942B6">
                <w:rPr>
                  <w:i/>
                  <w:sz w:val="26"/>
                  <w:szCs w:val="26"/>
                  <w:rPrChange w:id="890" w:author="Admin" w:date="2024-02-29T13:53:00Z" w16du:dateUtc="2024-02-29T06:53:00Z">
                    <w:rPr>
                      <w:rFonts w:ascii="Arial" w:hAnsi="Arial" w:cs="Arial"/>
                      <w:color w:val="000000"/>
                      <w:sz w:val="18"/>
                      <w:szCs w:val="18"/>
                    </w:rPr>
                  </w:rPrChange>
                </w:rPr>
                <w:t>3. Sử dụng, truyền bá thông tin, tài liệu, hình ảnh, âm thanh nhằm kích động bạo lực gia đình.</w:t>
              </w:r>
            </w:ins>
          </w:p>
          <w:p w14:paraId="73E8BE45" w14:textId="0A5E6BFA" w:rsidR="005B2EA4" w:rsidRPr="00652FFD" w:rsidDel="005942B6" w:rsidRDefault="005942B6" w:rsidP="005942B6">
            <w:pPr>
              <w:pStyle w:val="NormalWeb"/>
              <w:spacing w:before="120" w:beforeAutospacing="0" w:after="120" w:afterAutospacing="0" w:line="269" w:lineRule="auto"/>
              <w:jc w:val="both"/>
              <w:rPr>
                <w:del w:id="891" w:author="Admin" w:date="2024-02-29T13:50:00Z" w16du:dateUtc="2024-02-29T06:50:00Z"/>
                <w:i/>
                <w:sz w:val="26"/>
                <w:szCs w:val="26"/>
              </w:rPr>
              <w:pPrChange w:id="892" w:author="Admin" w:date="2024-02-29T13:53:00Z" w16du:dateUtc="2024-02-29T06:53:00Z">
                <w:pPr>
                  <w:spacing w:line="269" w:lineRule="auto"/>
                  <w:jc w:val="both"/>
                </w:pPr>
              </w:pPrChange>
            </w:pPr>
            <w:ins w:id="893" w:author="Admin" w:date="2024-02-29T13:50:00Z" w16du:dateUtc="2024-02-29T06:50:00Z">
              <w:r w:rsidRPr="005942B6">
                <w:rPr>
                  <w:i/>
                  <w:sz w:val="26"/>
                  <w:szCs w:val="26"/>
                  <w:rPrChange w:id="894" w:author="Admin" w:date="2024-02-29T13:53:00Z" w16du:dateUtc="2024-02-29T06:53:00Z">
                    <w:rPr>
                      <w:rFonts w:ascii="Arial" w:hAnsi="Arial" w:cs="Arial"/>
                      <w:color w:val="000000"/>
                      <w:sz w:val="18"/>
                      <w:szCs w:val="18"/>
                    </w:rPr>
                  </w:rPrChange>
                </w:rPr>
                <w:t>4. Trả thù, đe dọa trả thù người giúp đỡ người bị bạo lực gia đình, người phát hiện, báo tin, tố giác, ngăn chặn hành vi bạo lực gia đình</w:t>
              </w:r>
            </w:ins>
            <w:del w:id="895" w:author="Admin" w:date="2024-02-29T13:50:00Z" w16du:dateUtc="2024-02-29T06:50:00Z">
              <w:r w:rsidR="005B2EA4" w:rsidRPr="00652FFD" w:rsidDel="005942B6">
                <w:rPr>
                  <w:i/>
                  <w:sz w:val="26"/>
                  <w:szCs w:val="26"/>
                </w:rPr>
                <w:delText>1. Các hành vi bạo lực gia đình quy định tại Điều 2 của Luật này.</w:delText>
              </w:r>
            </w:del>
          </w:p>
          <w:p w14:paraId="42D848AA" w14:textId="55E466AF" w:rsidR="005B2EA4" w:rsidRPr="00652FFD" w:rsidDel="005942B6" w:rsidRDefault="005B2EA4" w:rsidP="005942B6">
            <w:pPr>
              <w:pStyle w:val="NormalWeb"/>
              <w:spacing w:line="269" w:lineRule="auto"/>
              <w:jc w:val="both"/>
              <w:rPr>
                <w:del w:id="896" w:author="Admin" w:date="2024-02-29T13:50:00Z" w16du:dateUtc="2024-02-29T06:50:00Z"/>
                <w:i/>
                <w:sz w:val="26"/>
                <w:szCs w:val="26"/>
              </w:rPr>
              <w:pPrChange w:id="897" w:author="Admin" w:date="2024-02-29T13:53:00Z" w16du:dateUtc="2024-02-29T06:53:00Z">
                <w:pPr>
                  <w:spacing w:line="269" w:lineRule="auto"/>
                  <w:jc w:val="both"/>
                </w:pPr>
              </w:pPrChange>
            </w:pPr>
            <w:del w:id="898" w:author="Admin" w:date="2024-02-29T13:50:00Z" w16du:dateUtc="2024-02-29T06:50:00Z">
              <w:r w:rsidRPr="00652FFD" w:rsidDel="005942B6">
                <w:rPr>
                  <w:i/>
                  <w:sz w:val="26"/>
                  <w:szCs w:val="26"/>
                </w:rPr>
                <w:delText>2. Cưỡng bức, kích động, xúi giục, giúp sức người khác thực hiện hành vi bạo lực gia đình.</w:delText>
              </w:r>
            </w:del>
          </w:p>
          <w:p w14:paraId="7E68754D" w14:textId="72940535" w:rsidR="005B2EA4" w:rsidRPr="00652FFD" w:rsidDel="005942B6" w:rsidRDefault="005B2EA4" w:rsidP="005942B6">
            <w:pPr>
              <w:pStyle w:val="NormalWeb"/>
              <w:spacing w:line="269" w:lineRule="auto"/>
              <w:jc w:val="both"/>
              <w:rPr>
                <w:del w:id="899" w:author="Admin" w:date="2024-02-29T13:50:00Z" w16du:dateUtc="2024-02-29T06:50:00Z"/>
                <w:i/>
                <w:sz w:val="26"/>
                <w:szCs w:val="26"/>
              </w:rPr>
              <w:pPrChange w:id="900" w:author="Admin" w:date="2024-02-29T13:53:00Z" w16du:dateUtc="2024-02-29T06:53:00Z">
                <w:pPr>
                  <w:spacing w:line="269" w:lineRule="auto"/>
                  <w:jc w:val="both"/>
                </w:pPr>
              </w:pPrChange>
            </w:pPr>
            <w:del w:id="901" w:author="Admin" w:date="2024-02-29T13:50:00Z" w16du:dateUtc="2024-02-29T06:50:00Z">
              <w:r w:rsidRPr="00652FFD" w:rsidDel="005942B6">
                <w:rPr>
                  <w:i/>
                  <w:sz w:val="26"/>
                  <w:szCs w:val="26"/>
                </w:rPr>
                <w:delText>3. Sử dụng, truyền bá thông tin, hình ảnh, âm thanh nhằm kích động bạo lực gia đình.</w:delText>
              </w:r>
            </w:del>
          </w:p>
          <w:p w14:paraId="0868F91F" w14:textId="3398ADED" w:rsidR="005B2EA4" w:rsidRPr="00652FFD" w:rsidRDefault="005B2EA4" w:rsidP="005942B6">
            <w:pPr>
              <w:pStyle w:val="NormalWeb"/>
              <w:spacing w:line="269" w:lineRule="auto"/>
              <w:jc w:val="both"/>
              <w:rPr>
                <w:i/>
                <w:sz w:val="26"/>
                <w:szCs w:val="26"/>
              </w:rPr>
              <w:pPrChange w:id="902" w:author="Admin" w:date="2024-02-29T13:53:00Z" w16du:dateUtc="2024-02-29T06:53:00Z">
                <w:pPr>
                  <w:spacing w:line="269" w:lineRule="auto"/>
                  <w:jc w:val="both"/>
                </w:pPr>
              </w:pPrChange>
            </w:pPr>
            <w:del w:id="903" w:author="Admin" w:date="2024-02-29T13:50:00Z" w16du:dateUtc="2024-02-29T06:50:00Z">
              <w:r w:rsidRPr="00652FFD" w:rsidDel="005942B6">
                <w:rPr>
                  <w:i/>
                  <w:sz w:val="26"/>
                  <w:szCs w:val="26"/>
                </w:rPr>
                <w:delText>4. Trả thù, đe doạ trả thù người giúp đỡ nạn nhân bạo lực gia đình, người phát hiện, báo tin, ngăn chặn hành vi bạo lực gia đình</w:delText>
              </w:r>
            </w:del>
            <w:r w:rsidRPr="00652FFD">
              <w:rPr>
                <w:i/>
                <w:sz w:val="26"/>
                <w:szCs w:val="26"/>
              </w:rPr>
              <w:t>...”</w:t>
            </w:r>
          </w:p>
        </w:tc>
      </w:tr>
      <w:tr w:rsidR="005B2EA4" w:rsidRPr="00652FFD" w14:paraId="7888CEAB" w14:textId="77777777" w:rsidTr="0048774C">
        <w:tc>
          <w:tcPr>
            <w:tcW w:w="2126" w:type="dxa"/>
            <w:shd w:val="clear" w:color="auto" w:fill="auto"/>
            <w:tcPrChange w:id="904" w:author="Admin" w:date="2024-02-29T14:37:00Z" w16du:dateUtc="2024-02-29T07:37:00Z">
              <w:tcPr>
                <w:tcW w:w="2126" w:type="dxa"/>
                <w:shd w:val="clear" w:color="auto" w:fill="auto"/>
              </w:tcPr>
            </w:tcPrChange>
          </w:tcPr>
          <w:p w14:paraId="64DD9C4C" w14:textId="77777777" w:rsidR="005B2EA4" w:rsidRPr="005B2EA4" w:rsidRDefault="005B2EA4" w:rsidP="005B2EA4">
            <w:pPr>
              <w:spacing w:line="269" w:lineRule="auto"/>
              <w:jc w:val="center"/>
              <w:rPr>
                <w:b/>
                <w:sz w:val="26"/>
                <w:szCs w:val="26"/>
                <w:lang w:val="nl-NL"/>
              </w:rPr>
            </w:pPr>
            <w:r w:rsidRPr="005B2EA4">
              <w:rPr>
                <w:b/>
                <w:sz w:val="26"/>
                <w:szCs w:val="26"/>
                <w:lang w:val="nl-NL"/>
              </w:rPr>
              <w:t xml:space="preserve">21. Luật Bình </w:t>
            </w:r>
            <w:r w:rsidRPr="005B2EA4">
              <w:rPr>
                <w:b/>
                <w:sz w:val="26"/>
                <w:szCs w:val="26"/>
                <w:lang w:val="nl-NL"/>
              </w:rPr>
              <w:lastRenderedPageBreak/>
              <w:t>đẳng giới năm 2006</w:t>
            </w:r>
          </w:p>
        </w:tc>
        <w:tc>
          <w:tcPr>
            <w:tcW w:w="2269" w:type="dxa"/>
            <w:shd w:val="clear" w:color="auto" w:fill="auto"/>
            <w:tcPrChange w:id="905" w:author="Admin" w:date="2024-02-29T14:37:00Z" w16du:dateUtc="2024-02-29T07:37:00Z">
              <w:tcPr>
                <w:tcW w:w="2269" w:type="dxa"/>
                <w:shd w:val="clear" w:color="auto" w:fill="auto"/>
              </w:tcPr>
            </w:tcPrChange>
          </w:tcPr>
          <w:p w14:paraId="24C1EE65" w14:textId="77777777" w:rsidR="005B2EA4" w:rsidRPr="00652FFD" w:rsidRDefault="005B2EA4" w:rsidP="00BF7A31">
            <w:pPr>
              <w:pStyle w:val="NormalWeb"/>
              <w:spacing w:before="0" w:beforeAutospacing="0" w:after="0" w:afterAutospacing="0" w:line="269" w:lineRule="auto"/>
              <w:jc w:val="center"/>
              <w:rPr>
                <w:sz w:val="26"/>
                <w:szCs w:val="26"/>
              </w:rPr>
            </w:pPr>
            <w:r w:rsidRPr="00652FFD">
              <w:rPr>
                <w:bCs/>
                <w:sz w:val="26"/>
                <w:szCs w:val="26"/>
              </w:rPr>
              <w:lastRenderedPageBreak/>
              <w:t>Điều 10</w:t>
            </w:r>
          </w:p>
          <w:p w14:paraId="3EE369EA" w14:textId="77777777" w:rsidR="005B2EA4" w:rsidRPr="00652FFD" w:rsidRDefault="005B2EA4" w:rsidP="00BF7A31">
            <w:pPr>
              <w:spacing w:line="269" w:lineRule="auto"/>
              <w:jc w:val="center"/>
              <w:rPr>
                <w:bCs/>
                <w:sz w:val="26"/>
                <w:szCs w:val="26"/>
              </w:rPr>
            </w:pPr>
          </w:p>
        </w:tc>
        <w:tc>
          <w:tcPr>
            <w:tcW w:w="10773" w:type="dxa"/>
            <w:shd w:val="clear" w:color="auto" w:fill="auto"/>
            <w:tcPrChange w:id="906" w:author="Admin" w:date="2024-02-29T14:37:00Z" w16du:dateUtc="2024-02-29T07:37:00Z">
              <w:tcPr>
                <w:tcW w:w="11057" w:type="dxa"/>
                <w:shd w:val="clear" w:color="auto" w:fill="auto"/>
              </w:tcPr>
            </w:tcPrChange>
          </w:tcPr>
          <w:p w14:paraId="35630BF4"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lastRenderedPageBreak/>
              <w:t>“1. Cản trở nam, nữ thực hiện bình đẳng giới.</w:t>
            </w:r>
          </w:p>
          <w:p w14:paraId="33CE503B"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lastRenderedPageBreak/>
              <w:t>2. Phân biệt đối xử về giới dưới mọi hình thức.</w:t>
            </w:r>
          </w:p>
          <w:p w14:paraId="0CE8B0F1"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3. Bạo lực trên cơ sở giới.</w:t>
            </w:r>
          </w:p>
          <w:p w14:paraId="55D8C84B"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4. Các hành vi khác bị nghiêm cấm theo quy định của pháp luật.”</w:t>
            </w:r>
          </w:p>
        </w:tc>
      </w:tr>
      <w:tr w:rsidR="005B2EA4" w:rsidRPr="00652FFD" w14:paraId="5F802F26" w14:textId="77777777" w:rsidTr="0048774C">
        <w:tc>
          <w:tcPr>
            <w:tcW w:w="2126" w:type="dxa"/>
            <w:shd w:val="clear" w:color="auto" w:fill="auto"/>
            <w:tcPrChange w:id="907" w:author="Admin" w:date="2024-02-29T14:37:00Z" w16du:dateUtc="2024-02-29T07:37:00Z">
              <w:tcPr>
                <w:tcW w:w="2126" w:type="dxa"/>
                <w:shd w:val="clear" w:color="auto" w:fill="auto"/>
              </w:tcPr>
            </w:tcPrChange>
          </w:tcPr>
          <w:p w14:paraId="336D65C4" w14:textId="77777777" w:rsidR="005B2EA4" w:rsidRPr="005B2EA4" w:rsidRDefault="005B2EA4" w:rsidP="005B2EA4">
            <w:pPr>
              <w:spacing w:line="269" w:lineRule="auto"/>
              <w:jc w:val="center"/>
              <w:rPr>
                <w:b/>
                <w:sz w:val="26"/>
                <w:szCs w:val="26"/>
                <w:lang w:val="nl-NL"/>
              </w:rPr>
            </w:pPr>
            <w:r w:rsidRPr="005B2EA4">
              <w:rPr>
                <w:b/>
                <w:sz w:val="26"/>
                <w:szCs w:val="26"/>
                <w:lang w:val="nl-NL"/>
              </w:rPr>
              <w:lastRenderedPageBreak/>
              <w:t>22. Luật Báo chí năm 2016</w:t>
            </w:r>
          </w:p>
        </w:tc>
        <w:tc>
          <w:tcPr>
            <w:tcW w:w="2269" w:type="dxa"/>
            <w:shd w:val="clear" w:color="auto" w:fill="auto"/>
            <w:tcPrChange w:id="908" w:author="Admin" w:date="2024-02-29T14:37:00Z" w16du:dateUtc="2024-02-29T07:37:00Z">
              <w:tcPr>
                <w:tcW w:w="2269" w:type="dxa"/>
                <w:shd w:val="clear" w:color="auto" w:fill="auto"/>
              </w:tcPr>
            </w:tcPrChange>
          </w:tcPr>
          <w:p w14:paraId="06E5DC8F" w14:textId="77777777" w:rsidR="005B2EA4" w:rsidRPr="00652FFD" w:rsidRDefault="005B2EA4" w:rsidP="00BF7A31">
            <w:pPr>
              <w:pStyle w:val="NormalWeb"/>
              <w:shd w:val="clear" w:color="auto" w:fill="FFFFFF"/>
              <w:spacing w:before="0" w:beforeAutospacing="0" w:after="0" w:afterAutospacing="0" w:line="269" w:lineRule="auto"/>
              <w:jc w:val="center"/>
              <w:rPr>
                <w:sz w:val="26"/>
                <w:szCs w:val="26"/>
              </w:rPr>
            </w:pPr>
            <w:r w:rsidRPr="00652FFD">
              <w:rPr>
                <w:bCs/>
                <w:sz w:val="26"/>
                <w:szCs w:val="26"/>
              </w:rPr>
              <w:t>Điều 9</w:t>
            </w:r>
          </w:p>
          <w:p w14:paraId="3B4B10F2" w14:textId="77777777" w:rsidR="005B2EA4" w:rsidRPr="00652FFD" w:rsidRDefault="005B2EA4" w:rsidP="00BF7A31">
            <w:pPr>
              <w:pStyle w:val="NormalWeb"/>
              <w:spacing w:before="0" w:beforeAutospacing="0" w:after="0" w:afterAutospacing="0" w:line="269" w:lineRule="auto"/>
              <w:jc w:val="center"/>
              <w:rPr>
                <w:bCs/>
                <w:sz w:val="26"/>
                <w:szCs w:val="26"/>
              </w:rPr>
            </w:pPr>
          </w:p>
        </w:tc>
        <w:tc>
          <w:tcPr>
            <w:tcW w:w="10773" w:type="dxa"/>
            <w:shd w:val="clear" w:color="auto" w:fill="auto"/>
            <w:tcPrChange w:id="909" w:author="Admin" w:date="2024-02-29T14:37:00Z" w16du:dateUtc="2024-02-29T07:37:00Z">
              <w:tcPr>
                <w:tcW w:w="11057" w:type="dxa"/>
                <w:shd w:val="clear" w:color="auto" w:fill="auto"/>
              </w:tcPr>
            </w:tcPrChange>
          </w:tcPr>
          <w:p w14:paraId="49D5FA31"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“...6. Thông tin cổ súy các hủ tục, mê tín, dị đoan; thông tin về những chuyện thần bí gây hoang mang trong xã hội, ảnh hưởng xấu đến trật tự, an toàn xã hội và sức khỏe của cộng đồng.</w:t>
            </w:r>
          </w:p>
          <w:p w14:paraId="30EC0151"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7. Kích động bạo lực; tuyên truyền lối sống đồi trụy; miêu tả tỉ mỉ những hành động dâm ô, hành vi tội ác; thông tin không phù hợp với thuần phong mỹ tục Việt Nam.</w:t>
            </w:r>
          </w:p>
          <w:p w14:paraId="68FB6042"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8. Thông tin sai sự thật, xuyên tạc, vu khống, xúc phạm uy tín của cơ quan, tổ chức, danh dự, nhân phẩm của cá nhân; quy kết tội danh khi chưa có bản án của Tòa án.</w:t>
            </w:r>
          </w:p>
          <w:p w14:paraId="0EA8AA08"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9. Thông tin ảnh hưởng đến sự phát triển bình thường về thể chất và tinh thần của trẻ em...</w:t>
            </w:r>
          </w:p>
          <w:p w14:paraId="778FB784"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12. Đe dọa, uy hiếp tính mạng, xúc phạm danh dự, nhân phẩm của nhà báo, phóng viên; phá hủy, thu giữ phương tiện, tài liệu, cản trở nhà báo, phóng viên hoạt động nghề nghiệp đúng pháp luật...”</w:t>
            </w:r>
          </w:p>
        </w:tc>
      </w:tr>
      <w:tr w:rsidR="005B2EA4" w:rsidRPr="00652FFD" w14:paraId="01D58CDD" w14:textId="77777777" w:rsidTr="0048774C">
        <w:tc>
          <w:tcPr>
            <w:tcW w:w="2126" w:type="dxa"/>
            <w:vMerge w:val="restart"/>
            <w:shd w:val="clear" w:color="auto" w:fill="auto"/>
            <w:tcPrChange w:id="910" w:author="Admin" w:date="2024-02-29T14:37:00Z" w16du:dateUtc="2024-02-29T07:37:00Z">
              <w:tcPr>
                <w:tcW w:w="2126" w:type="dxa"/>
                <w:vMerge w:val="restart"/>
                <w:shd w:val="clear" w:color="auto" w:fill="auto"/>
              </w:tcPr>
            </w:tcPrChange>
          </w:tcPr>
          <w:p w14:paraId="539DA9BB" w14:textId="77777777" w:rsidR="005B2EA4" w:rsidRPr="005B2EA4" w:rsidRDefault="005B2EA4" w:rsidP="005B2EA4">
            <w:pPr>
              <w:spacing w:line="269" w:lineRule="auto"/>
              <w:jc w:val="center"/>
              <w:rPr>
                <w:b/>
                <w:sz w:val="26"/>
                <w:szCs w:val="26"/>
                <w:lang w:val="nl-NL"/>
              </w:rPr>
            </w:pPr>
            <w:r w:rsidRPr="005B2EA4">
              <w:rPr>
                <w:b/>
                <w:sz w:val="26"/>
                <w:szCs w:val="26"/>
                <w:lang w:val="nl-NL"/>
              </w:rPr>
              <w:t>23. Luật Công đoàn năm 2012</w:t>
            </w:r>
          </w:p>
        </w:tc>
        <w:tc>
          <w:tcPr>
            <w:tcW w:w="2269" w:type="dxa"/>
            <w:shd w:val="clear" w:color="auto" w:fill="auto"/>
            <w:tcPrChange w:id="911" w:author="Admin" w:date="2024-02-29T14:37:00Z" w16du:dateUtc="2024-02-29T07:37:00Z">
              <w:tcPr>
                <w:tcW w:w="2269" w:type="dxa"/>
                <w:shd w:val="clear" w:color="auto" w:fill="auto"/>
              </w:tcPr>
            </w:tcPrChange>
          </w:tcPr>
          <w:p w14:paraId="62855E79" w14:textId="77777777" w:rsidR="005B2EA4" w:rsidRPr="00652FFD" w:rsidRDefault="005B2EA4" w:rsidP="00BF7A31">
            <w:pPr>
              <w:spacing w:line="269" w:lineRule="auto"/>
              <w:jc w:val="center"/>
              <w:rPr>
                <w:sz w:val="26"/>
                <w:szCs w:val="26"/>
              </w:rPr>
            </w:pPr>
            <w:r w:rsidRPr="00652FFD">
              <w:rPr>
                <w:bCs/>
                <w:sz w:val="26"/>
                <w:szCs w:val="26"/>
              </w:rPr>
              <w:t>Điều 9</w:t>
            </w:r>
          </w:p>
          <w:p w14:paraId="3186253E"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p>
        </w:tc>
        <w:tc>
          <w:tcPr>
            <w:tcW w:w="10773" w:type="dxa"/>
            <w:shd w:val="clear" w:color="auto" w:fill="auto"/>
            <w:tcPrChange w:id="912" w:author="Admin" w:date="2024-02-29T14:37:00Z" w16du:dateUtc="2024-02-29T07:37:00Z">
              <w:tcPr>
                <w:tcW w:w="11057" w:type="dxa"/>
                <w:shd w:val="clear" w:color="auto" w:fill="auto"/>
              </w:tcPr>
            </w:tcPrChange>
          </w:tcPr>
          <w:p w14:paraId="024F9AD6" w14:textId="77777777" w:rsidR="005B2EA4" w:rsidRPr="00652FFD" w:rsidRDefault="005B2EA4" w:rsidP="00BF7A31">
            <w:pPr>
              <w:spacing w:line="269" w:lineRule="auto"/>
              <w:jc w:val="both"/>
              <w:rPr>
                <w:i/>
                <w:sz w:val="26"/>
                <w:szCs w:val="26"/>
              </w:rPr>
            </w:pPr>
            <w:r w:rsidRPr="00652FFD">
              <w:rPr>
                <w:i/>
                <w:sz w:val="26"/>
                <w:szCs w:val="26"/>
              </w:rPr>
              <w:t>“1. Cản trở, gây khó khăn trong việc thực hiện quyền công đoàn.</w:t>
            </w:r>
          </w:p>
          <w:p w14:paraId="42F3B904" w14:textId="77777777" w:rsidR="005B2EA4" w:rsidRPr="00652FFD" w:rsidRDefault="005B2EA4" w:rsidP="00BF7A31">
            <w:pPr>
              <w:spacing w:line="269" w:lineRule="auto"/>
              <w:jc w:val="both"/>
              <w:rPr>
                <w:i/>
                <w:sz w:val="26"/>
                <w:szCs w:val="26"/>
              </w:rPr>
            </w:pPr>
            <w:r w:rsidRPr="00652FFD">
              <w:rPr>
                <w:i/>
                <w:sz w:val="26"/>
                <w:szCs w:val="26"/>
              </w:rPr>
              <w:t>2. Phân biệt đối xử hoặc có hành vi gây bất lợi đối với người lao động vì lý do thành lập, gia nhập và hoạt động công đoàn.</w:t>
            </w:r>
          </w:p>
          <w:p w14:paraId="1B0DADEB" w14:textId="77777777" w:rsidR="005B2EA4" w:rsidRPr="00652FFD" w:rsidRDefault="005B2EA4" w:rsidP="00BF7A31">
            <w:pPr>
              <w:spacing w:line="269" w:lineRule="auto"/>
              <w:jc w:val="both"/>
              <w:rPr>
                <w:i/>
                <w:sz w:val="26"/>
                <w:szCs w:val="26"/>
              </w:rPr>
            </w:pPr>
            <w:r w:rsidRPr="00652FFD">
              <w:rPr>
                <w:i/>
                <w:sz w:val="26"/>
                <w:szCs w:val="26"/>
              </w:rPr>
              <w:t>3. Sử dụng biện pháp kinh tế hoặc biện pháp khác gây bất lợi đối với tổ chức và hoạt động công đoàn.</w:t>
            </w:r>
          </w:p>
          <w:p w14:paraId="76D5C438" w14:textId="77777777" w:rsidR="005B2EA4" w:rsidRPr="00652FFD" w:rsidRDefault="005B2EA4" w:rsidP="00BF7A31">
            <w:pPr>
              <w:spacing w:line="269" w:lineRule="auto"/>
              <w:jc w:val="both"/>
              <w:rPr>
                <w:i/>
                <w:sz w:val="26"/>
                <w:szCs w:val="26"/>
              </w:rPr>
            </w:pPr>
            <w:r w:rsidRPr="00652FFD">
              <w:rPr>
                <w:i/>
                <w:spacing w:val="-4"/>
                <w:sz w:val="26"/>
                <w:szCs w:val="26"/>
              </w:rPr>
              <w:t>4. Lợi dụng quyền công đoàn để vi phạm pháp luật, xâm phạm lợi ích của Nhà nước, quyền, lợi ích hợp phápcủa cơ quan, tổ chức, doanh nghiệp, cá nhân.”</w:t>
            </w:r>
          </w:p>
        </w:tc>
      </w:tr>
      <w:tr w:rsidR="005B2EA4" w:rsidRPr="00652FFD" w14:paraId="583DF831" w14:textId="77777777" w:rsidTr="0048774C">
        <w:tc>
          <w:tcPr>
            <w:tcW w:w="2126" w:type="dxa"/>
            <w:vMerge/>
            <w:shd w:val="clear" w:color="auto" w:fill="auto"/>
            <w:tcPrChange w:id="913" w:author="Admin" w:date="2024-02-29T14:37:00Z" w16du:dateUtc="2024-02-29T07:37:00Z">
              <w:tcPr>
                <w:tcW w:w="2126" w:type="dxa"/>
                <w:vMerge/>
                <w:shd w:val="clear" w:color="auto" w:fill="auto"/>
              </w:tcPr>
            </w:tcPrChange>
          </w:tcPr>
          <w:p w14:paraId="788998C7"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914" w:author="Admin" w:date="2024-02-29T14:37:00Z" w16du:dateUtc="2024-02-29T07:37:00Z">
              <w:tcPr>
                <w:tcW w:w="2269" w:type="dxa"/>
                <w:shd w:val="clear" w:color="auto" w:fill="auto"/>
              </w:tcPr>
            </w:tcPrChange>
          </w:tcPr>
          <w:p w14:paraId="51B707B9" w14:textId="77777777" w:rsidR="005B2EA4" w:rsidRPr="00652FFD" w:rsidRDefault="005B2EA4" w:rsidP="00B35853">
            <w:pPr>
              <w:spacing w:line="269" w:lineRule="auto"/>
              <w:jc w:val="center"/>
              <w:rPr>
                <w:bCs/>
                <w:sz w:val="26"/>
                <w:szCs w:val="26"/>
              </w:rPr>
            </w:pPr>
            <w:r w:rsidRPr="00652FFD">
              <w:rPr>
                <w:bCs/>
                <w:sz w:val="26"/>
                <w:szCs w:val="26"/>
              </w:rPr>
              <w:t xml:space="preserve">Điều 14 </w:t>
            </w:r>
          </w:p>
        </w:tc>
        <w:tc>
          <w:tcPr>
            <w:tcW w:w="10773" w:type="dxa"/>
            <w:shd w:val="clear" w:color="auto" w:fill="auto"/>
            <w:tcPrChange w:id="915" w:author="Admin" w:date="2024-02-29T14:37:00Z" w16du:dateUtc="2024-02-29T07:37:00Z">
              <w:tcPr>
                <w:tcW w:w="11057" w:type="dxa"/>
                <w:shd w:val="clear" w:color="auto" w:fill="auto"/>
              </w:tcPr>
            </w:tcPrChange>
          </w:tcPr>
          <w:p w14:paraId="75B037AB" w14:textId="77777777" w:rsidR="005B2EA4" w:rsidRPr="00652FFD" w:rsidRDefault="005B2EA4" w:rsidP="00BF7A31">
            <w:pPr>
              <w:spacing w:line="269" w:lineRule="auto"/>
              <w:jc w:val="both"/>
              <w:rPr>
                <w:i/>
                <w:sz w:val="26"/>
                <w:szCs w:val="26"/>
              </w:rPr>
            </w:pPr>
            <w:r w:rsidRPr="00652FFD">
              <w:rPr>
                <w:i/>
                <w:sz w:val="26"/>
                <w:szCs w:val="26"/>
              </w:rPr>
              <w:t>“1. Tham gia, phối hợp với cơ quan nhà nước có thẩm quyền thanh tra, kiểm tra, giám sát việc thực hiện</w:t>
            </w:r>
            <w:r w:rsidRPr="00652FFD">
              <w:rPr>
                <w:i/>
                <w:spacing w:val="-4"/>
                <w:sz w:val="26"/>
                <w:szCs w:val="26"/>
              </w:rPr>
              <w:t>chế độ, chính sách, pháp luậtvề </w:t>
            </w:r>
            <w:r w:rsidRPr="00652FFD">
              <w:rPr>
                <w:i/>
                <w:sz w:val="26"/>
                <w:szCs w:val="26"/>
              </w:rPr>
              <w:t xml:space="preserve">lao động, công đoàn, cán bộ, công chức, viên chức, bảo hiểm xã hội, bảo hiểm y tế và </w:t>
            </w:r>
            <w:r w:rsidRPr="00652FFD">
              <w:rPr>
                <w:i/>
                <w:spacing w:val="-4"/>
                <w:sz w:val="26"/>
                <w:szCs w:val="26"/>
              </w:rPr>
              <w:t>chế độ, chính sách, pháp luật khác có liên quan đến quyền, nghĩa vụ của người lao động; </w:t>
            </w:r>
            <w:r w:rsidRPr="00652FFD">
              <w:rPr>
                <w:i/>
                <w:sz w:val="26"/>
                <w:szCs w:val="26"/>
              </w:rPr>
              <w:t>điều tra tai nạn lao động, bệnh nghề nghiệp</w:t>
            </w:r>
            <w:r w:rsidRPr="00652FFD">
              <w:rPr>
                <w:i/>
                <w:spacing w:val="-4"/>
                <w:sz w:val="26"/>
                <w:szCs w:val="26"/>
              </w:rPr>
              <w:t>.</w:t>
            </w:r>
          </w:p>
          <w:p w14:paraId="045497CE" w14:textId="77777777" w:rsidR="005B2EA4" w:rsidRPr="00652FFD" w:rsidRDefault="005B2EA4" w:rsidP="00BF7A31">
            <w:pPr>
              <w:spacing w:line="269" w:lineRule="auto"/>
              <w:jc w:val="both"/>
              <w:rPr>
                <w:i/>
                <w:sz w:val="26"/>
                <w:szCs w:val="26"/>
              </w:rPr>
            </w:pPr>
            <w:r w:rsidRPr="00652FFD">
              <w:rPr>
                <w:b/>
                <w:bCs/>
                <w:i/>
                <w:sz w:val="26"/>
                <w:szCs w:val="26"/>
              </w:rPr>
              <w:t> </w:t>
            </w:r>
            <w:r w:rsidRPr="00652FFD">
              <w:rPr>
                <w:i/>
                <w:spacing w:val="-6"/>
                <w:sz w:val="26"/>
                <w:szCs w:val="26"/>
              </w:rPr>
              <w:t>2. Khi tham gia, </w:t>
            </w:r>
            <w:r w:rsidRPr="00652FFD">
              <w:rPr>
                <w:i/>
                <w:sz w:val="26"/>
                <w:szCs w:val="26"/>
              </w:rPr>
              <w:t>phối hợp thanh tra, kiểm tra, giám sát theo quy định tại khoản 1 Điều này, </w:t>
            </w:r>
            <w:r w:rsidRPr="00652FFD">
              <w:rPr>
                <w:i/>
                <w:spacing w:val="-6"/>
                <w:sz w:val="26"/>
                <w:szCs w:val="26"/>
              </w:rPr>
              <w:t>Công đoàn có quyền sau đây:</w:t>
            </w:r>
          </w:p>
          <w:p w14:paraId="3C5076E7" w14:textId="77777777" w:rsidR="005B2EA4" w:rsidRPr="00652FFD" w:rsidRDefault="005B2EA4" w:rsidP="00BF7A31">
            <w:pPr>
              <w:spacing w:line="269" w:lineRule="auto"/>
              <w:jc w:val="both"/>
              <w:rPr>
                <w:i/>
                <w:sz w:val="26"/>
                <w:szCs w:val="26"/>
              </w:rPr>
            </w:pPr>
            <w:r w:rsidRPr="00652FFD">
              <w:rPr>
                <w:i/>
                <w:spacing w:val="-6"/>
                <w:sz w:val="26"/>
                <w:szCs w:val="26"/>
              </w:rPr>
              <w:t>a) Yêu cầu cơ quan, tổ chức, doanh nghiệp cung cấp thông tin, tài liệu và giải trình những vấn đề có liên quan;</w:t>
            </w:r>
          </w:p>
          <w:p w14:paraId="75EE572D" w14:textId="77777777" w:rsidR="005B2EA4" w:rsidRPr="00652FFD" w:rsidRDefault="005B2EA4" w:rsidP="00BF7A31">
            <w:pPr>
              <w:spacing w:line="269" w:lineRule="auto"/>
              <w:jc w:val="both"/>
              <w:rPr>
                <w:i/>
                <w:sz w:val="26"/>
                <w:szCs w:val="26"/>
              </w:rPr>
            </w:pPr>
            <w:r w:rsidRPr="00652FFD">
              <w:rPr>
                <w:i/>
                <w:spacing w:val="-6"/>
                <w:sz w:val="26"/>
                <w:szCs w:val="26"/>
              </w:rPr>
              <w:t>b) Kiến nghị biện pháp sửa chữa thiếu sót, ngăn ngừa vi phạm, khắc phục hậu quả và xử lý hành vi vi phạm pháp luật;</w:t>
            </w:r>
          </w:p>
          <w:p w14:paraId="539362B1" w14:textId="77777777" w:rsidR="005B2EA4" w:rsidRPr="00652FFD" w:rsidRDefault="005B2EA4" w:rsidP="00BF7A31">
            <w:pPr>
              <w:spacing w:line="269" w:lineRule="auto"/>
              <w:jc w:val="both"/>
              <w:rPr>
                <w:i/>
                <w:sz w:val="26"/>
                <w:szCs w:val="26"/>
              </w:rPr>
            </w:pPr>
            <w:r w:rsidRPr="00652FFD">
              <w:rPr>
                <w:i/>
                <w:spacing w:val="-6"/>
                <w:sz w:val="26"/>
                <w:szCs w:val="26"/>
              </w:rPr>
              <w:lastRenderedPageBreak/>
              <w:t>c) Trường hợp phát hiện nơi làm việc có yếu tố ảnh hưởng hoặc nguy hiểm đến sức khoẻ, tính mạng người lao động, Công đoàn có quyền yêu cầu cơ quan, tổ chức, doanh nghiệp, cá nhân có trách nhiệm thực hiện ngay biện pháp khắc phục, bảo đảm an toàn lao động, kể cả trường hợp phải tạm ngừng hoạt động.</w:t>
            </w:r>
            <w:r w:rsidRPr="00652FFD">
              <w:rPr>
                <w:i/>
                <w:sz w:val="26"/>
                <w:szCs w:val="26"/>
              </w:rPr>
              <w:t>”</w:t>
            </w:r>
          </w:p>
        </w:tc>
      </w:tr>
      <w:tr w:rsidR="005B2EA4" w:rsidRPr="00652FFD" w14:paraId="24BC2280" w14:textId="77777777" w:rsidTr="0048774C">
        <w:tc>
          <w:tcPr>
            <w:tcW w:w="2126" w:type="dxa"/>
            <w:vMerge w:val="restart"/>
            <w:shd w:val="clear" w:color="auto" w:fill="auto"/>
            <w:tcPrChange w:id="916" w:author="Admin" w:date="2024-02-29T14:37:00Z" w16du:dateUtc="2024-02-29T07:37:00Z">
              <w:tcPr>
                <w:tcW w:w="2126" w:type="dxa"/>
                <w:vMerge w:val="restart"/>
                <w:shd w:val="clear" w:color="auto" w:fill="auto"/>
              </w:tcPr>
            </w:tcPrChange>
          </w:tcPr>
          <w:p w14:paraId="5C674C1C"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917" w:author="Admin" w:date="2024-02-29T14:37:00Z" w16du:dateUtc="2024-02-29T07:37:00Z">
              <w:tcPr>
                <w:tcW w:w="2269" w:type="dxa"/>
                <w:shd w:val="clear" w:color="auto" w:fill="auto"/>
              </w:tcPr>
            </w:tcPrChange>
          </w:tcPr>
          <w:p w14:paraId="01DFC5FD" w14:textId="77777777" w:rsidR="005B2EA4" w:rsidRPr="00652FFD" w:rsidRDefault="005B2EA4" w:rsidP="00B35853">
            <w:pPr>
              <w:spacing w:line="269" w:lineRule="auto"/>
              <w:jc w:val="center"/>
              <w:rPr>
                <w:bCs/>
                <w:sz w:val="26"/>
                <w:szCs w:val="26"/>
              </w:rPr>
            </w:pPr>
            <w:r w:rsidRPr="00652FFD">
              <w:rPr>
                <w:bCs/>
                <w:sz w:val="26"/>
                <w:szCs w:val="26"/>
              </w:rPr>
              <w:t xml:space="preserve">Khoản 1 </w:t>
            </w:r>
            <w:r w:rsidRPr="00652FFD">
              <w:rPr>
                <w:bCs/>
                <w:sz w:val="26"/>
                <w:szCs w:val="26"/>
                <w:shd w:val="clear" w:color="auto" w:fill="FFFFFF"/>
              </w:rPr>
              <w:t>Điều 18</w:t>
            </w:r>
          </w:p>
        </w:tc>
        <w:tc>
          <w:tcPr>
            <w:tcW w:w="10773" w:type="dxa"/>
            <w:shd w:val="clear" w:color="auto" w:fill="auto"/>
            <w:tcPrChange w:id="918" w:author="Admin" w:date="2024-02-29T14:37:00Z" w16du:dateUtc="2024-02-29T07:37:00Z">
              <w:tcPr>
                <w:tcW w:w="11057" w:type="dxa"/>
                <w:shd w:val="clear" w:color="auto" w:fill="auto"/>
              </w:tcPr>
            </w:tcPrChange>
          </w:tcPr>
          <w:p w14:paraId="00BB1909" w14:textId="77777777" w:rsidR="005B2EA4" w:rsidRPr="00652FFD" w:rsidRDefault="005B2EA4" w:rsidP="00BF7A31">
            <w:pPr>
              <w:spacing w:line="269" w:lineRule="auto"/>
              <w:jc w:val="both"/>
              <w:rPr>
                <w:i/>
                <w:sz w:val="26"/>
                <w:szCs w:val="26"/>
              </w:rPr>
            </w:pPr>
            <w:r w:rsidRPr="00652FFD">
              <w:rPr>
                <w:i/>
                <w:sz w:val="26"/>
                <w:szCs w:val="26"/>
              </w:rPr>
              <w:t>“1. Yêu cầu Công đoàn đại diện, bảo vệ quyền, lợi ích hợp pháp, chính đáng khi bị xâm phạm.”</w:t>
            </w:r>
          </w:p>
        </w:tc>
      </w:tr>
      <w:tr w:rsidR="005B2EA4" w:rsidRPr="00652FFD" w14:paraId="6993456B" w14:textId="77777777" w:rsidTr="0048774C">
        <w:tc>
          <w:tcPr>
            <w:tcW w:w="2126" w:type="dxa"/>
            <w:vMerge/>
            <w:shd w:val="clear" w:color="auto" w:fill="auto"/>
            <w:tcPrChange w:id="919" w:author="Admin" w:date="2024-02-29T14:37:00Z" w16du:dateUtc="2024-02-29T07:37:00Z">
              <w:tcPr>
                <w:tcW w:w="2126" w:type="dxa"/>
                <w:vMerge/>
                <w:shd w:val="clear" w:color="auto" w:fill="auto"/>
              </w:tcPr>
            </w:tcPrChange>
          </w:tcPr>
          <w:p w14:paraId="608443C3"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920" w:author="Admin" w:date="2024-02-29T14:37:00Z" w16du:dateUtc="2024-02-29T07:37:00Z">
              <w:tcPr>
                <w:tcW w:w="2269" w:type="dxa"/>
                <w:shd w:val="clear" w:color="auto" w:fill="auto"/>
              </w:tcPr>
            </w:tcPrChange>
          </w:tcPr>
          <w:p w14:paraId="4D287089" w14:textId="77777777" w:rsidR="005B2EA4" w:rsidRPr="00652FFD" w:rsidRDefault="005B2EA4" w:rsidP="00B35853">
            <w:pPr>
              <w:spacing w:line="269" w:lineRule="auto"/>
              <w:jc w:val="center"/>
              <w:rPr>
                <w:bCs/>
                <w:sz w:val="26"/>
                <w:szCs w:val="26"/>
              </w:rPr>
            </w:pPr>
            <w:r w:rsidRPr="00652FFD">
              <w:rPr>
                <w:bCs/>
                <w:sz w:val="26"/>
                <w:szCs w:val="26"/>
              </w:rPr>
              <w:t>Khoản 3 Điều 19</w:t>
            </w:r>
          </w:p>
        </w:tc>
        <w:tc>
          <w:tcPr>
            <w:tcW w:w="10773" w:type="dxa"/>
            <w:shd w:val="clear" w:color="auto" w:fill="auto"/>
            <w:tcPrChange w:id="921" w:author="Admin" w:date="2024-02-29T14:37:00Z" w16du:dateUtc="2024-02-29T07:37:00Z">
              <w:tcPr>
                <w:tcW w:w="11057" w:type="dxa"/>
                <w:shd w:val="clear" w:color="auto" w:fill="auto"/>
              </w:tcPr>
            </w:tcPrChange>
          </w:tcPr>
          <w:p w14:paraId="23720E17" w14:textId="77777777" w:rsidR="005B2EA4" w:rsidRPr="00652FFD" w:rsidRDefault="005B2EA4" w:rsidP="00BF7A31">
            <w:pPr>
              <w:spacing w:line="269" w:lineRule="auto"/>
              <w:jc w:val="both"/>
              <w:rPr>
                <w:i/>
                <w:sz w:val="26"/>
                <w:szCs w:val="26"/>
              </w:rPr>
            </w:pPr>
            <w:r w:rsidRPr="00652FFD">
              <w:rPr>
                <w:i/>
                <w:sz w:val="26"/>
                <w:szCs w:val="26"/>
              </w:rPr>
              <w:t>“3. Đoàn kết, giúp đỡ đồng nghiệp nâng cao trình độ, kỹ năng nghề nghiệp, lao động có hiệu quả và bảo vệ quyền, lợi ích hợp pháp, chính đáng của người lao động và tổ chức công đoàn.”</w:t>
            </w:r>
          </w:p>
        </w:tc>
      </w:tr>
      <w:tr w:rsidR="005B2EA4" w:rsidRPr="00652FFD" w14:paraId="549F0381" w14:textId="77777777" w:rsidTr="0048774C">
        <w:tc>
          <w:tcPr>
            <w:tcW w:w="2126" w:type="dxa"/>
            <w:vMerge/>
            <w:shd w:val="clear" w:color="auto" w:fill="auto"/>
            <w:tcPrChange w:id="922" w:author="Admin" w:date="2024-02-29T14:37:00Z" w16du:dateUtc="2024-02-29T07:37:00Z">
              <w:tcPr>
                <w:tcW w:w="2126" w:type="dxa"/>
                <w:vMerge/>
                <w:shd w:val="clear" w:color="auto" w:fill="auto"/>
              </w:tcPr>
            </w:tcPrChange>
          </w:tcPr>
          <w:p w14:paraId="51DB1B7F"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923" w:author="Admin" w:date="2024-02-29T14:37:00Z" w16du:dateUtc="2024-02-29T07:37:00Z">
              <w:tcPr>
                <w:tcW w:w="2269" w:type="dxa"/>
                <w:shd w:val="clear" w:color="auto" w:fill="auto"/>
              </w:tcPr>
            </w:tcPrChange>
          </w:tcPr>
          <w:p w14:paraId="5DBABA1E" w14:textId="77777777" w:rsidR="005B2EA4" w:rsidRPr="00652FFD" w:rsidRDefault="005B2EA4" w:rsidP="00BF7A31">
            <w:pPr>
              <w:spacing w:line="269" w:lineRule="auto"/>
              <w:jc w:val="center"/>
              <w:rPr>
                <w:sz w:val="26"/>
                <w:szCs w:val="26"/>
              </w:rPr>
            </w:pPr>
            <w:r w:rsidRPr="00652FFD">
              <w:rPr>
                <w:bCs/>
                <w:sz w:val="26"/>
                <w:szCs w:val="26"/>
              </w:rPr>
              <w:t>Điều 21</w:t>
            </w:r>
          </w:p>
          <w:p w14:paraId="5F82E8B6" w14:textId="77777777" w:rsidR="005B2EA4" w:rsidRPr="00652FFD" w:rsidRDefault="005B2EA4" w:rsidP="00BF7A31">
            <w:pPr>
              <w:spacing w:line="269" w:lineRule="auto"/>
              <w:jc w:val="center"/>
              <w:rPr>
                <w:bCs/>
                <w:sz w:val="26"/>
                <w:szCs w:val="26"/>
              </w:rPr>
            </w:pPr>
          </w:p>
        </w:tc>
        <w:tc>
          <w:tcPr>
            <w:tcW w:w="10773" w:type="dxa"/>
            <w:shd w:val="clear" w:color="auto" w:fill="auto"/>
            <w:tcPrChange w:id="924" w:author="Admin" w:date="2024-02-29T14:37:00Z" w16du:dateUtc="2024-02-29T07:37:00Z">
              <w:tcPr>
                <w:tcW w:w="11057" w:type="dxa"/>
                <w:shd w:val="clear" w:color="auto" w:fill="auto"/>
              </w:tcPr>
            </w:tcPrChange>
          </w:tcPr>
          <w:p w14:paraId="3C2689D3" w14:textId="77777777" w:rsidR="005B2EA4" w:rsidRPr="00652FFD" w:rsidRDefault="005B2EA4" w:rsidP="00BF7A31">
            <w:pPr>
              <w:spacing w:line="269" w:lineRule="auto"/>
              <w:jc w:val="both"/>
              <w:rPr>
                <w:i/>
                <w:sz w:val="26"/>
                <w:szCs w:val="26"/>
              </w:rPr>
            </w:pPr>
            <w:r w:rsidRPr="00652FFD">
              <w:rPr>
                <w:i/>
                <w:sz w:val="26"/>
                <w:szCs w:val="26"/>
              </w:rPr>
              <w:t>“1. Bảo đảm, hỗ trợ, tạo điều kiện cho Công đoàn thực hiện chức năng, quyền, trách nhiệm theo quy định của pháp luật.</w:t>
            </w:r>
          </w:p>
          <w:p w14:paraId="2D823939" w14:textId="77777777" w:rsidR="005B2EA4" w:rsidRPr="00652FFD" w:rsidRDefault="005B2EA4" w:rsidP="00BF7A31">
            <w:pPr>
              <w:spacing w:line="269" w:lineRule="auto"/>
              <w:jc w:val="both"/>
              <w:rPr>
                <w:i/>
                <w:sz w:val="26"/>
                <w:szCs w:val="26"/>
              </w:rPr>
            </w:pPr>
            <w:r w:rsidRPr="00652FFD">
              <w:rPr>
                <w:i/>
                <w:sz w:val="26"/>
                <w:szCs w:val="26"/>
              </w:rPr>
              <w:t>2. Tuyên truyền, phổ biến, giáo dục pháp luật về lao động, công đoàn và quy định khác của pháp luật có liên quan đến tổ chức công đoàn, quyền, nghĩa vụ của người lao động; thanh tra, kiểm tra, giám sát và xử lý hành vi vi phạm pháp luật về công đoàn; phối hợp với Công đoàn chăm lo và bảo đảm quyền, lợi ích hợp pháp, chính đáng của người lao động.</w:t>
            </w:r>
          </w:p>
          <w:p w14:paraId="77DA03D0" w14:textId="77777777" w:rsidR="005B2EA4" w:rsidRPr="00652FFD" w:rsidRDefault="005B2EA4" w:rsidP="00BF7A31">
            <w:pPr>
              <w:spacing w:line="269" w:lineRule="auto"/>
              <w:jc w:val="both"/>
              <w:rPr>
                <w:i/>
                <w:sz w:val="26"/>
                <w:szCs w:val="26"/>
              </w:rPr>
            </w:pPr>
            <w:r w:rsidRPr="00652FFD">
              <w:rPr>
                <w:i/>
                <w:sz w:val="26"/>
                <w:szCs w:val="26"/>
              </w:rPr>
              <w:t>3. Lấy ý kiến của Công đoàn khi xây dựng chính sách, pháp luật liên quan trực tiếp đến tổ chức công đoàn, quyền, nghĩa vụ của người lao động.</w:t>
            </w:r>
          </w:p>
          <w:p w14:paraId="01D1470A" w14:textId="77777777" w:rsidR="005B2EA4" w:rsidRPr="00652FFD" w:rsidRDefault="005B2EA4" w:rsidP="00BF7A31">
            <w:pPr>
              <w:spacing w:line="269" w:lineRule="auto"/>
              <w:jc w:val="both"/>
              <w:rPr>
                <w:i/>
                <w:sz w:val="26"/>
                <w:szCs w:val="26"/>
              </w:rPr>
            </w:pPr>
            <w:r w:rsidRPr="00652FFD">
              <w:rPr>
                <w:i/>
                <w:sz w:val="26"/>
                <w:szCs w:val="26"/>
              </w:rPr>
              <w:t>4. Phối hợp và tạo điều kiện để Công đoàn tham gia quản lý nhà nước, quản lý kinh tế - xã hội, đại diện, bảo vệ quyền, lợi ích hợp pháp, chính đáng của người lao động”</w:t>
            </w:r>
          </w:p>
        </w:tc>
      </w:tr>
      <w:tr w:rsidR="005B2EA4" w:rsidRPr="00652FFD" w14:paraId="1B78C471" w14:textId="77777777" w:rsidTr="0048774C">
        <w:tc>
          <w:tcPr>
            <w:tcW w:w="2126" w:type="dxa"/>
            <w:shd w:val="clear" w:color="auto" w:fill="auto"/>
            <w:tcPrChange w:id="925" w:author="Admin" w:date="2024-02-29T14:37:00Z" w16du:dateUtc="2024-02-29T07:37:00Z">
              <w:tcPr>
                <w:tcW w:w="2126" w:type="dxa"/>
                <w:shd w:val="clear" w:color="auto" w:fill="auto"/>
              </w:tcPr>
            </w:tcPrChange>
          </w:tcPr>
          <w:p w14:paraId="73564088" w14:textId="6C2797F3" w:rsidR="005B2EA4" w:rsidRPr="005B2EA4" w:rsidRDefault="005B2EA4" w:rsidP="005B2EA4">
            <w:pPr>
              <w:spacing w:line="269" w:lineRule="auto"/>
              <w:jc w:val="center"/>
              <w:rPr>
                <w:b/>
                <w:sz w:val="26"/>
                <w:szCs w:val="26"/>
                <w:lang w:val="nl-NL"/>
              </w:rPr>
            </w:pPr>
            <w:r w:rsidRPr="005B2EA4">
              <w:rPr>
                <w:b/>
                <w:sz w:val="26"/>
                <w:szCs w:val="26"/>
                <w:lang w:val="nl-NL"/>
              </w:rPr>
              <w:t>24. Luật Quốc tịch năm 2008</w:t>
            </w:r>
            <w:ins w:id="926" w:author="Admin" w:date="2024-02-29T13:55:00Z" w16du:dateUtc="2024-02-29T06:55:00Z">
              <w:r w:rsidR="00F906DB">
                <w:rPr>
                  <w:b/>
                  <w:sz w:val="26"/>
                  <w:szCs w:val="26"/>
                  <w:lang w:val="nl-NL"/>
                </w:rPr>
                <w:t>, sửa đổi năm 2014</w:t>
              </w:r>
            </w:ins>
          </w:p>
        </w:tc>
        <w:tc>
          <w:tcPr>
            <w:tcW w:w="2269" w:type="dxa"/>
            <w:shd w:val="clear" w:color="auto" w:fill="auto"/>
            <w:tcPrChange w:id="927" w:author="Admin" w:date="2024-02-29T14:37:00Z" w16du:dateUtc="2024-02-29T07:37:00Z">
              <w:tcPr>
                <w:tcW w:w="2269" w:type="dxa"/>
                <w:shd w:val="clear" w:color="auto" w:fill="auto"/>
              </w:tcPr>
            </w:tcPrChange>
          </w:tcPr>
          <w:p w14:paraId="4EF69BFD" w14:textId="77777777" w:rsidR="005B2EA4" w:rsidRPr="00652FFD" w:rsidRDefault="005B2EA4" w:rsidP="00B35853">
            <w:pPr>
              <w:spacing w:line="269" w:lineRule="auto"/>
              <w:jc w:val="center"/>
              <w:rPr>
                <w:b/>
                <w:bCs/>
                <w:sz w:val="26"/>
                <w:szCs w:val="26"/>
              </w:rPr>
            </w:pPr>
            <w:r w:rsidRPr="00652FFD">
              <w:rPr>
                <w:rStyle w:val="Strong"/>
                <w:b w:val="0"/>
                <w:sz w:val="26"/>
                <w:szCs w:val="26"/>
                <w:shd w:val="clear" w:color="auto" w:fill="FFFFFF"/>
              </w:rPr>
              <w:t>Điều 2</w:t>
            </w:r>
          </w:p>
        </w:tc>
        <w:tc>
          <w:tcPr>
            <w:tcW w:w="10773" w:type="dxa"/>
            <w:shd w:val="clear" w:color="auto" w:fill="auto"/>
            <w:tcPrChange w:id="928" w:author="Admin" w:date="2024-02-29T14:37:00Z" w16du:dateUtc="2024-02-29T07:37:00Z">
              <w:tcPr>
                <w:tcW w:w="11057" w:type="dxa"/>
                <w:shd w:val="clear" w:color="auto" w:fill="auto"/>
              </w:tcPr>
            </w:tcPrChange>
          </w:tcPr>
          <w:p w14:paraId="65CB190B"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“1. Ở nước Cộng hoà xã hội chủ nghĩa Việt Nam, mỗi cá nhân đều có quyền có quốc tịch. Công dân Việt Nam không bị tước quốc tịch Việt Nam, trừ trường hợp quy định tại Điều 31 của Luật này.</w:t>
            </w:r>
          </w:p>
          <w:p w14:paraId="3B8C968F"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2. Nhà nước Cộng hoà xã hội chủ nghĩa Việt Nam là Nhà nước thống nhất của các dân tộc cùng sinh sống trên lãnh thổ Việt Nam, mọi thành viên của các dân tộc đều bình đẳng về quyền có quốc tịch Việt Nam.”</w:t>
            </w:r>
          </w:p>
        </w:tc>
      </w:tr>
      <w:tr w:rsidR="005B2EA4" w:rsidRPr="00652FFD" w14:paraId="4C3FF2A0" w14:textId="77777777" w:rsidTr="0048774C">
        <w:tc>
          <w:tcPr>
            <w:tcW w:w="2126" w:type="dxa"/>
            <w:vMerge w:val="restart"/>
            <w:shd w:val="clear" w:color="auto" w:fill="auto"/>
            <w:tcPrChange w:id="929" w:author="Admin" w:date="2024-02-29T14:37:00Z" w16du:dateUtc="2024-02-29T07:37:00Z">
              <w:tcPr>
                <w:tcW w:w="2126" w:type="dxa"/>
                <w:vMerge w:val="restart"/>
                <w:shd w:val="clear" w:color="auto" w:fill="auto"/>
              </w:tcPr>
            </w:tcPrChange>
          </w:tcPr>
          <w:p w14:paraId="0314EA63"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930" w:author="Admin" w:date="2024-02-29T14:37:00Z" w16du:dateUtc="2024-02-29T07:37:00Z">
              <w:tcPr>
                <w:tcW w:w="2269" w:type="dxa"/>
                <w:shd w:val="clear" w:color="auto" w:fill="auto"/>
              </w:tcPr>
            </w:tcPrChange>
          </w:tcPr>
          <w:p w14:paraId="54708871" w14:textId="77777777" w:rsidR="005B2EA4" w:rsidRPr="00652FFD" w:rsidRDefault="005B2EA4" w:rsidP="00BF7A31">
            <w:pPr>
              <w:spacing w:line="269" w:lineRule="auto"/>
              <w:jc w:val="center"/>
              <w:rPr>
                <w:bCs/>
                <w:sz w:val="26"/>
                <w:szCs w:val="26"/>
              </w:rPr>
            </w:pPr>
            <w:r w:rsidRPr="00652FFD">
              <w:rPr>
                <w:rStyle w:val="Strong"/>
                <w:b w:val="0"/>
                <w:sz w:val="26"/>
                <w:szCs w:val="26"/>
              </w:rPr>
              <w:t>Điều 5</w:t>
            </w:r>
          </w:p>
        </w:tc>
        <w:tc>
          <w:tcPr>
            <w:tcW w:w="10773" w:type="dxa"/>
            <w:shd w:val="clear" w:color="auto" w:fill="auto"/>
            <w:tcPrChange w:id="931" w:author="Admin" w:date="2024-02-29T14:37:00Z" w16du:dateUtc="2024-02-29T07:37:00Z">
              <w:tcPr>
                <w:tcW w:w="11057" w:type="dxa"/>
                <w:shd w:val="clear" w:color="auto" w:fill="auto"/>
              </w:tcPr>
            </w:tcPrChange>
          </w:tcPr>
          <w:p w14:paraId="7C2F44E5"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“2. Công dân Việt Nam được Nhà nước Cộng hoà xã hội chủ nghĩa Việt Nam bảo đảm các quyền công dân và phải làm tròn các nghĩa vụ công dân đối với Nhà nước và xã hội theo quy định của pháp luật.</w:t>
            </w:r>
          </w:p>
          <w:p w14:paraId="3C7300F9"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3. Nhà nước Cộng hoà xã hội chủ nghĩa Việt Nam có chính sách để công dân Việt Nam ở nước ngoài có điều kiện hưởng các quyền công dân và làm các nghĩa vụ công dân phù hợp với hoàn cảnh sống xa đất nước.</w:t>
            </w:r>
          </w:p>
          <w:p w14:paraId="22F92CFF"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4. Quyền và nghĩa vụ của công dân Việt Nam đồng thời có quốc tịch nước ngoài đang định cư ở nước ngoài được thực hiện theo quy định của pháp luật có liên quan.”</w:t>
            </w:r>
          </w:p>
        </w:tc>
      </w:tr>
      <w:tr w:rsidR="005B2EA4" w:rsidRPr="00652FFD" w14:paraId="7CA82AAF" w14:textId="77777777" w:rsidTr="0048774C">
        <w:tc>
          <w:tcPr>
            <w:tcW w:w="2126" w:type="dxa"/>
            <w:vMerge/>
            <w:shd w:val="clear" w:color="auto" w:fill="auto"/>
            <w:tcPrChange w:id="932" w:author="Admin" w:date="2024-02-29T14:37:00Z" w16du:dateUtc="2024-02-29T07:37:00Z">
              <w:tcPr>
                <w:tcW w:w="2126" w:type="dxa"/>
                <w:vMerge/>
                <w:shd w:val="clear" w:color="auto" w:fill="auto"/>
              </w:tcPr>
            </w:tcPrChange>
          </w:tcPr>
          <w:p w14:paraId="4C4BC29C"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933" w:author="Admin" w:date="2024-02-29T14:37:00Z" w16du:dateUtc="2024-02-29T07:37:00Z">
              <w:tcPr>
                <w:tcW w:w="2269" w:type="dxa"/>
                <w:shd w:val="clear" w:color="auto" w:fill="auto"/>
              </w:tcPr>
            </w:tcPrChange>
          </w:tcPr>
          <w:p w14:paraId="1175B663" w14:textId="77777777" w:rsidR="005B2EA4" w:rsidRPr="00652FFD" w:rsidRDefault="005B2EA4" w:rsidP="00BF7A31">
            <w:pPr>
              <w:pStyle w:val="NormalWeb"/>
              <w:shd w:val="clear" w:color="auto" w:fill="FFFFFF"/>
              <w:spacing w:before="0" w:beforeAutospacing="0" w:after="0" w:afterAutospacing="0" w:line="269" w:lineRule="auto"/>
              <w:jc w:val="center"/>
              <w:rPr>
                <w:sz w:val="26"/>
                <w:szCs w:val="26"/>
              </w:rPr>
            </w:pPr>
            <w:r w:rsidRPr="00652FFD">
              <w:rPr>
                <w:rStyle w:val="Strong"/>
                <w:b w:val="0"/>
                <w:sz w:val="26"/>
                <w:szCs w:val="26"/>
              </w:rPr>
              <w:t>Điều 6</w:t>
            </w:r>
          </w:p>
          <w:p w14:paraId="6BE2B407"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p>
        </w:tc>
        <w:tc>
          <w:tcPr>
            <w:tcW w:w="10773" w:type="dxa"/>
            <w:shd w:val="clear" w:color="auto" w:fill="auto"/>
            <w:tcPrChange w:id="934" w:author="Admin" w:date="2024-02-29T14:37:00Z" w16du:dateUtc="2024-02-29T07:37:00Z">
              <w:tcPr>
                <w:tcW w:w="11057" w:type="dxa"/>
                <w:shd w:val="clear" w:color="auto" w:fill="auto"/>
              </w:tcPr>
            </w:tcPrChange>
          </w:tcPr>
          <w:p w14:paraId="732155FE"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“Nhà nước Cộng hoà xã hội chủ nghĩa Việt Nam bảo hộ quyền lợi chính đáng của công dân Việt Nam ở nước ngoài.</w:t>
            </w:r>
          </w:p>
          <w:p w14:paraId="60ECEF60"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rPr>
              <w:t>Các cơ quan nhà nước ở trong nước, cơ quan đại diện Việt Nam ở nước ngoài có trách nhiệm thi hành mọi biện pháp cần thiết, phù hợp với pháp luật của nước sở tại, pháp luật và tập quán quốc tế để thực hiện sự bảo hộ đó.”</w:t>
            </w:r>
          </w:p>
        </w:tc>
      </w:tr>
      <w:tr w:rsidR="005B2EA4" w:rsidRPr="00652FFD" w14:paraId="02B291F7" w14:textId="77777777" w:rsidTr="0048774C">
        <w:tc>
          <w:tcPr>
            <w:tcW w:w="2126" w:type="dxa"/>
            <w:shd w:val="clear" w:color="auto" w:fill="auto"/>
            <w:tcPrChange w:id="935" w:author="Admin" w:date="2024-02-29T14:37:00Z" w16du:dateUtc="2024-02-29T07:37:00Z">
              <w:tcPr>
                <w:tcW w:w="2126" w:type="dxa"/>
                <w:shd w:val="clear" w:color="auto" w:fill="auto"/>
              </w:tcPr>
            </w:tcPrChange>
          </w:tcPr>
          <w:p w14:paraId="5A7A8298" w14:textId="77777777" w:rsidR="005B2EA4" w:rsidRPr="005B2EA4" w:rsidRDefault="005B2EA4" w:rsidP="005B2EA4">
            <w:pPr>
              <w:spacing w:line="269" w:lineRule="auto"/>
              <w:jc w:val="center"/>
              <w:rPr>
                <w:b/>
                <w:sz w:val="26"/>
                <w:szCs w:val="26"/>
                <w:lang w:val="nl-NL"/>
              </w:rPr>
            </w:pPr>
            <w:r w:rsidRPr="005B2EA4">
              <w:rPr>
                <w:b/>
                <w:sz w:val="26"/>
                <w:szCs w:val="26"/>
                <w:lang w:val="nl-NL"/>
              </w:rPr>
              <w:t>25. Luật Trợ giúp pháp lý năm 2017</w:t>
            </w:r>
          </w:p>
        </w:tc>
        <w:tc>
          <w:tcPr>
            <w:tcW w:w="2269" w:type="dxa"/>
            <w:shd w:val="clear" w:color="auto" w:fill="auto"/>
            <w:tcPrChange w:id="936" w:author="Admin" w:date="2024-02-29T14:37:00Z" w16du:dateUtc="2024-02-29T07:37:00Z">
              <w:tcPr>
                <w:tcW w:w="2269" w:type="dxa"/>
                <w:shd w:val="clear" w:color="auto" w:fill="auto"/>
              </w:tcPr>
            </w:tcPrChange>
          </w:tcPr>
          <w:p w14:paraId="28F0E759" w14:textId="77777777" w:rsidR="005B2EA4" w:rsidRPr="00652FFD" w:rsidRDefault="005B2EA4" w:rsidP="00BF7A31">
            <w:pPr>
              <w:pStyle w:val="NormalWeb"/>
              <w:spacing w:before="0" w:beforeAutospacing="0" w:after="0" w:afterAutospacing="0" w:line="269" w:lineRule="auto"/>
              <w:jc w:val="center"/>
              <w:textAlignment w:val="baseline"/>
              <w:rPr>
                <w:bCs/>
                <w:sz w:val="26"/>
                <w:szCs w:val="26"/>
                <w:bdr w:val="none" w:sz="0" w:space="0" w:color="auto" w:frame="1"/>
              </w:rPr>
            </w:pPr>
            <w:r w:rsidRPr="00652FFD">
              <w:rPr>
                <w:bCs/>
                <w:sz w:val="26"/>
                <w:szCs w:val="26"/>
                <w:bdr w:val="none" w:sz="0" w:space="0" w:color="auto" w:frame="1"/>
              </w:rPr>
              <w:t>Điều 6</w:t>
            </w:r>
          </w:p>
          <w:p w14:paraId="3CE80AEA"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p>
        </w:tc>
        <w:tc>
          <w:tcPr>
            <w:tcW w:w="10773" w:type="dxa"/>
            <w:shd w:val="clear" w:color="auto" w:fill="auto"/>
            <w:tcPrChange w:id="937" w:author="Admin" w:date="2024-02-29T14:37:00Z" w16du:dateUtc="2024-02-29T07:37:00Z">
              <w:tcPr>
                <w:tcW w:w="11057" w:type="dxa"/>
                <w:shd w:val="clear" w:color="auto" w:fill="auto"/>
              </w:tcPr>
            </w:tcPrChange>
          </w:tcPr>
          <w:p w14:paraId="2CF774B9"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1. Nghiêm cấm tổ chức thực hiện trợ giúp pháp lý và người thực hiện trợ giúp pháp lý có hành vi sau đây:</w:t>
            </w:r>
          </w:p>
          <w:p w14:paraId="2C459C26"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a) Xâm phạm danh dự, nhân phẩm, quyền và lợi ích hợp pháp của người được trợ giúp pháp lý; phân biệt đối xử người được trợ giúp pháp lý;</w:t>
            </w:r>
          </w:p>
          <w:p w14:paraId="05842777"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b) Nhận, đòi hỏi bất kỳ một khoản tiền, lợi ích vật chất hoặc lợi ích khác từ người được trợ giúp pháp lý; sách nhiễu người được trợ giúp pháp lý;</w:t>
            </w:r>
          </w:p>
          <w:p w14:paraId="39EAA28C"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c) Tiết lộ thông tin về vụ việc trợ giúp pháp lý, về người được trợ giúp pháp lý, trừ trường hợp người được trợ giúp pháp lý đồng ý bằng văn bản hoặc luật có quy định khác;</w:t>
            </w:r>
          </w:p>
          <w:p w14:paraId="796AB60A"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d) Từ chối hoặc không tiếp tục thực hiện trợ giúp pháp lý, trừ trường hợp quy định tại Luật này và quy định của pháp luật về tố tụng;</w:t>
            </w:r>
          </w:p>
          <w:p w14:paraId="0DD68E07"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đ) Lợi dụng hoạt động trợ giúp pháp lý để trục lợi, xâm phạm quốc phòng, an ninh quốc gia, gây mất trật tự, an toàn xã hội, ảnh hưởng xấu đến đạo đức xã hội;</w:t>
            </w:r>
          </w:p>
          <w:p w14:paraId="7B1367B3"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e) Xúi giục, kích động người được trợ giúp pháp lý cung cấp thông tin, tài liệu sai sự thật, khiếu nại, tố cáo, khởi kiện trái pháp luật.</w:t>
            </w:r>
          </w:p>
          <w:p w14:paraId="327E30F8"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2. Nghiêm cấm người được trợ giúp pháp lý, cơ quan, tổ chức, cá nhân có liên quan đến hoạt động trợ giúp pháp lý có hành vi sau đây:</w:t>
            </w:r>
          </w:p>
          <w:p w14:paraId="2E296626"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a) Xâm phạm sức khỏe, tính mạng, danh dự, nhân phẩm của người thực hiện trợ giúp pháp lý và uy tín của tổ chức thực hiện trợ giúp pháp lý;</w:t>
            </w:r>
          </w:p>
          <w:p w14:paraId="0540814C" w14:textId="77777777" w:rsidR="005B2EA4" w:rsidRPr="00652FFD" w:rsidRDefault="005B2EA4" w:rsidP="00BF7A31">
            <w:pPr>
              <w:pStyle w:val="NormalWeb"/>
              <w:spacing w:before="0" w:beforeAutospacing="0" w:after="0" w:afterAutospacing="0" w:line="269" w:lineRule="auto"/>
              <w:jc w:val="both"/>
              <w:textAlignment w:val="baseline"/>
              <w:rPr>
                <w:i/>
                <w:sz w:val="26"/>
                <w:szCs w:val="26"/>
              </w:rPr>
            </w:pPr>
            <w:r w:rsidRPr="00652FFD">
              <w:rPr>
                <w:i/>
                <w:sz w:val="26"/>
                <w:szCs w:val="26"/>
              </w:rPr>
              <w:t>b) Cố tình cung cấp thông tin, tài liệu sai sự thật về vụ việc trợ giúp pháp lý;</w:t>
            </w:r>
          </w:p>
          <w:p w14:paraId="16ACEAA6" w14:textId="77777777" w:rsidR="005B2EA4" w:rsidRPr="00652FFD" w:rsidRDefault="005B2EA4" w:rsidP="00BF7A31">
            <w:pPr>
              <w:pStyle w:val="NormalWeb"/>
              <w:spacing w:before="0" w:beforeAutospacing="0" w:after="0" w:afterAutospacing="0" w:line="269" w:lineRule="auto"/>
              <w:jc w:val="both"/>
              <w:textAlignment w:val="baseline"/>
              <w:rPr>
                <w:sz w:val="26"/>
                <w:szCs w:val="26"/>
              </w:rPr>
            </w:pPr>
            <w:r w:rsidRPr="00652FFD">
              <w:rPr>
                <w:i/>
                <w:sz w:val="26"/>
                <w:szCs w:val="26"/>
              </w:rPr>
              <w:t>c) Đe dọa, cản trở, can thiệp trái pháp luật vào hoạt động trợ giúp pháp lý; gây rối, làm mất trật tự, vi phạm nghiêm trọng nội quy nơi thực hiện trợ giúp pháp lý.</w:t>
            </w:r>
          </w:p>
        </w:tc>
      </w:tr>
      <w:tr w:rsidR="005B2EA4" w:rsidRPr="00652FFD" w14:paraId="19920205" w14:textId="77777777" w:rsidTr="0048774C">
        <w:tc>
          <w:tcPr>
            <w:tcW w:w="2126" w:type="dxa"/>
            <w:vMerge w:val="restart"/>
            <w:shd w:val="clear" w:color="auto" w:fill="auto"/>
            <w:tcPrChange w:id="938" w:author="Admin" w:date="2024-02-29T14:37:00Z" w16du:dateUtc="2024-02-29T07:37:00Z">
              <w:tcPr>
                <w:tcW w:w="2126" w:type="dxa"/>
                <w:vMerge w:val="restart"/>
                <w:shd w:val="clear" w:color="auto" w:fill="auto"/>
              </w:tcPr>
            </w:tcPrChange>
          </w:tcPr>
          <w:p w14:paraId="179651ED" w14:textId="1EAEB518" w:rsidR="005B2EA4" w:rsidRPr="005B2EA4" w:rsidRDefault="005B2EA4" w:rsidP="005B2EA4">
            <w:pPr>
              <w:spacing w:line="269" w:lineRule="auto"/>
              <w:jc w:val="center"/>
              <w:rPr>
                <w:b/>
                <w:sz w:val="26"/>
                <w:szCs w:val="26"/>
                <w:lang w:val="nl-NL"/>
              </w:rPr>
            </w:pPr>
            <w:r w:rsidRPr="005B2EA4">
              <w:rPr>
                <w:b/>
                <w:sz w:val="26"/>
                <w:szCs w:val="26"/>
                <w:lang w:val="nl-NL"/>
              </w:rPr>
              <w:t xml:space="preserve">26. Luật Khám bệnh, chữa bệnh năm </w:t>
            </w:r>
            <w:del w:id="939" w:author="Admin" w:date="2024-02-29T13:57:00Z" w16du:dateUtc="2024-02-29T06:57:00Z">
              <w:r w:rsidRPr="005B2EA4" w:rsidDel="00F906DB">
                <w:rPr>
                  <w:b/>
                  <w:sz w:val="26"/>
                  <w:szCs w:val="26"/>
                  <w:lang w:val="nl-NL"/>
                </w:rPr>
                <w:delText>2009</w:delText>
              </w:r>
            </w:del>
            <w:ins w:id="940" w:author="Admin" w:date="2024-02-29T13:57:00Z" w16du:dateUtc="2024-02-29T06:57:00Z">
              <w:r w:rsidR="00F906DB" w:rsidRPr="005B2EA4">
                <w:rPr>
                  <w:b/>
                  <w:sz w:val="26"/>
                  <w:szCs w:val="26"/>
                  <w:lang w:val="nl-NL"/>
                </w:rPr>
                <w:t>20</w:t>
              </w:r>
              <w:r w:rsidR="00F906DB">
                <w:rPr>
                  <w:b/>
                  <w:sz w:val="26"/>
                  <w:szCs w:val="26"/>
                  <w:lang w:val="nl-NL"/>
                </w:rPr>
                <w:t>23</w:t>
              </w:r>
            </w:ins>
          </w:p>
        </w:tc>
        <w:tc>
          <w:tcPr>
            <w:tcW w:w="2269" w:type="dxa"/>
            <w:shd w:val="clear" w:color="auto" w:fill="auto"/>
            <w:tcPrChange w:id="941" w:author="Admin" w:date="2024-02-29T14:37:00Z" w16du:dateUtc="2024-02-29T07:37:00Z">
              <w:tcPr>
                <w:tcW w:w="2269" w:type="dxa"/>
                <w:shd w:val="clear" w:color="auto" w:fill="auto"/>
              </w:tcPr>
            </w:tcPrChange>
          </w:tcPr>
          <w:p w14:paraId="7CD1B67B" w14:textId="3FCB4ABC" w:rsidR="005B2EA4" w:rsidRPr="00652FFD" w:rsidRDefault="005B2EA4" w:rsidP="00BF7A31">
            <w:pPr>
              <w:spacing w:line="269" w:lineRule="auto"/>
              <w:jc w:val="center"/>
              <w:rPr>
                <w:sz w:val="26"/>
                <w:szCs w:val="26"/>
              </w:rPr>
            </w:pPr>
            <w:r w:rsidRPr="00652FFD">
              <w:rPr>
                <w:bCs/>
                <w:sz w:val="26"/>
                <w:szCs w:val="26"/>
                <w:bdr w:val="none" w:sz="0" w:space="0" w:color="auto" w:frame="1"/>
              </w:rPr>
              <w:t xml:space="preserve">Khoản </w:t>
            </w:r>
            <w:del w:id="942" w:author="Admin" w:date="2024-02-29T14:01:00Z" w16du:dateUtc="2024-02-29T07:01:00Z">
              <w:r w:rsidRPr="00652FFD" w:rsidDel="00F906DB">
                <w:rPr>
                  <w:bCs/>
                  <w:sz w:val="26"/>
                  <w:szCs w:val="26"/>
                  <w:bdr w:val="none" w:sz="0" w:space="0" w:color="auto" w:frame="1"/>
                </w:rPr>
                <w:delText>10</w:delText>
              </w:r>
            </w:del>
            <w:ins w:id="943" w:author="Admin" w:date="2024-02-29T14:01:00Z" w16du:dateUtc="2024-02-29T07:01:00Z">
              <w:r w:rsidR="00F906DB" w:rsidRPr="00652FFD">
                <w:rPr>
                  <w:bCs/>
                  <w:sz w:val="26"/>
                  <w:szCs w:val="26"/>
                  <w:bdr w:val="none" w:sz="0" w:space="0" w:color="auto" w:frame="1"/>
                </w:rPr>
                <w:t>1</w:t>
              </w:r>
              <w:r w:rsidR="00F906DB">
                <w:rPr>
                  <w:bCs/>
                  <w:sz w:val="26"/>
                  <w:szCs w:val="26"/>
                  <w:bdr w:val="none" w:sz="0" w:space="0" w:color="auto" w:frame="1"/>
                </w:rPr>
                <w:t>1</w:t>
              </w:r>
            </w:ins>
            <w:r w:rsidRPr="00652FFD">
              <w:rPr>
                <w:bCs/>
                <w:sz w:val="26"/>
                <w:szCs w:val="26"/>
                <w:bdr w:val="none" w:sz="0" w:space="0" w:color="auto" w:frame="1"/>
              </w:rPr>
              <w:t xml:space="preserve">, </w:t>
            </w:r>
            <w:del w:id="944" w:author="Admin" w:date="2024-02-29T14:01:00Z" w16du:dateUtc="2024-02-29T07:01:00Z">
              <w:r w:rsidRPr="00652FFD" w:rsidDel="00F906DB">
                <w:rPr>
                  <w:bCs/>
                  <w:sz w:val="26"/>
                  <w:szCs w:val="26"/>
                  <w:bdr w:val="none" w:sz="0" w:space="0" w:color="auto" w:frame="1"/>
                </w:rPr>
                <w:delText>11</w:delText>
              </w:r>
            </w:del>
            <w:ins w:id="945" w:author="Admin" w:date="2024-02-29T14:01:00Z" w16du:dateUtc="2024-02-29T07:01:00Z">
              <w:r w:rsidR="00F906DB" w:rsidRPr="00652FFD">
                <w:rPr>
                  <w:bCs/>
                  <w:sz w:val="26"/>
                  <w:szCs w:val="26"/>
                  <w:bdr w:val="none" w:sz="0" w:space="0" w:color="auto" w:frame="1"/>
                </w:rPr>
                <w:t>1</w:t>
              </w:r>
              <w:r w:rsidR="00F906DB">
                <w:rPr>
                  <w:bCs/>
                  <w:sz w:val="26"/>
                  <w:szCs w:val="26"/>
                  <w:bdr w:val="none" w:sz="0" w:space="0" w:color="auto" w:frame="1"/>
                </w:rPr>
                <w:t>8</w:t>
              </w:r>
            </w:ins>
            <w:r w:rsidRPr="00652FFD">
              <w:rPr>
                <w:bCs/>
                <w:sz w:val="26"/>
                <w:szCs w:val="26"/>
                <w:bdr w:val="none" w:sz="0" w:space="0" w:color="auto" w:frame="1"/>
              </w:rPr>
              <w:t xml:space="preserve">, </w:t>
            </w:r>
            <w:del w:id="946" w:author="Admin" w:date="2024-02-29T14:01:00Z" w16du:dateUtc="2024-02-29T07:01:00Z">
              <w:r w:rsidRPr="00652FFD" w:rsidDel="00F906DB">
                <w:rPr>
                  <w:bCs/>
                  <w:sz w:val="26"/>
                  <w:szCs w:val="26"/>
                  <w:bdr w:val="none" w:sz="0" w:space="0" w:color="auto" w:frame="1"/>
                </w:rPr>
                <w:delText xml:space="preserve">12 </w:delText>
              </w:r>
            </w:del>
            <w:ins w:id="947" w:author="Admin" w:date="2024-02-29T14:01:00Z" w16du:dateUtc="2024-02-29T07:01:00Z">
              <w:r w:rsidR="00F906DB" w:rsidRPr="00652FFD">
                <w:rPr>
                  <w:bCs/>
                  <w:sz w:val="26"/>
                  <w:szCs w:val="26"/>
                  <w:bdr w:val="none" w:sz="0" w:space="0" w:color="auto" w:frame="1"/>
                </w:rPr>
                <w:t>1</w:t>
              </w:r>
              <w:r w:rsidR="00F906DB">
                <w:rPr>
                  <w:bCs/>
                  <w:sz w:val="26"/>
                  <w:szCs w:val="26"/>
                  <w:bdr w:val="none" w:sz="0" w:space="0" w:color="auto" w:frame="1"/>
                </w:rPr>
                <w:t>9</w:t>
              </w:r>
              <w:r w:rsidR="00F906DB" w:rsidRPr="00652FFD">
                <w:rPr>
                  <w:bCs/>
                  <w:sz w:val="26"/>
                  <w:szCs w:val="26"/>
                  <w:bdr w:val="none" w:sz="0" w:space="0" w:color="auto" w:frame="1"/>
                </w:rPr>
                <w:t xml:space="preserve"> </w:t>
              </w:r>
            </w:ins>
            <w:r w:rsidRPr="00652FFD">
              <w:rPr>
                <w:bCs/>
                <w:sz w:val="26"/>
                <w:szCs w:val="26"/>
              </w:rPr>
              <w:t xml:space="preserve">Điều </w:t>
            </w:r>
            <w:ins w:id="948" w:author="Admin" w:date="2024-02-29T14:01:00Z" w16du:dateUtc="2024-02-29T07:01:00Z">
              <w:r w:rsidR="00F906DB">
                <w:rPr>
                  <w:bCs/>
                  <w:sz w:val="26"/>
                  <w:szCs w:val="26"/>
                </w:rPr>
                <w:t>7</w:t>
              </w:r>
            </w:ins>
            <w:del w:id="949" w:author="Admin" w:date="2024-02-29T14:01:00Z" w16du:dateUtc="2024-02-29T07:01:00Z">
              <w:r w:rsidRPr="00652FFD" w:rsidDel="00F906DB">
                <w:rPr>
                  <w:bCs/>
                  <w:sz w:val="26"/>
                  <w:szCs w:val="26"/>
                </w:rPr>
                <w:delText>6</w:delText>
              </w:r>
            </w:del>
          </w:p>
          <w:p w14:paraId="1452852C" w14:textId="77777777" w:rsidR="005B2EA4" w:rsidRPr="00652FFD" w:rsidRDefault="005B2EA4" w:rsidP="00BF7A31">
            <w:pPr>
              <w:pStyle w:val="NormalWeb"/>
              <w:spacing w:before="0" w:beforeAutospacing="0" w:after="0" w:afterAutospacing="0" w:line="269" w:lineRule="auto"/>
              <w:jc w:val="center"/>
              <w:textAlignment w:val="baseline"/>
              <w:rPr>
                <w:bCs/>
                <w:sz w:val="26"/>
                <w:szCs w:val="26"/>
                <w:bdr w:val="none" w:sz="0" w:space="0" w:color="auto" w:frame="1"/>
              </w:rPr>
            </w:pPr>
          </w:p>
        </w:tc>
        <w:tc>
          <w:tcPr>
            <w:tcW w:w="10773" w:type="dxa"/>
            <w:shd w:val="clear" w:color="auto" w:fill="auto"/>
            <w:tcPrChange w:id="950" w:author="Admin" w:date="2024-02-29T14:37:00Z" w16du:dateUtc="2024-02-29T07:37:00Z">
              <w:tcPr>
                <w:tcW w:w="11057" w:type="dxa"/>
                <w:shd w:val="clear" w:color="auto" w:fill="auto"/>
              </w:tcPr>
            </w:tcPrChange>
          </w:tcPr>
          <w:p w14:paraId="3CCB9F75" w14:textId="77777777" w:rsidR="005B2EA4" w:rsidRPr="00652FFD" w:rsidRDefault="005B2EA4" w:rsidP="004271C0">
            <w:pPr>
              <w:pStyle w:val="NormalWeb"/>
              <w:spacing w:before="0" w:beforeAutospacing="0" w:after="0" w:afterAutospacing="0" w:line="269" w:lineRule="auto"/>
              <w:jc w:val="both"/>
              <w:textAlignment w:val="baseline"/>
              <w:rPr>
                <w:i/>
                <w:sz w:val="26"/>
                <w:szCs w:val="26"/>
              </w:rPr>
              <w:pPrChange w:id="951" w:author="Admin" w:date="2024-02-29T14:19:00Z" w16du:dateUtc="2024-02-29T07:19:00Z">
                <w:pPr>
                  <w:spacing w:line="269" w:lineRule="auto"/>
                  <w:jc w:val="both"/>
                </w:pPr>
              </w:pPrChange>
            </w:pPr>
            <w:r w:rsidRPr="00652FFD">
              <w:rPr>
                <w:i/>
                <w:sz w:val="26"/>
                <w:szCs w:val="26"/>
              </w:rPr>
              <w:t xml:space="preserve">“...10. Vi phạm quyền của người bệnh; không tuân thủ các quy định chuyên môn kỹ thuật trong khám bệnh, chữa bệnh; lợi dụng chức vụ, quyền hạn trong quá trình khám bệnh, chữa bệnh; lạm dụng nghề nghiệp để xâm phạm danh dự, nhân phẩm, thân thể người bệnh; tẩy xóa, sửa chữa hồ sơ bệnh </w:t>
            </w:r>
            <w:r w:rsidRPr="00652FFD">
              <w:rPr>
                <w:i/>
                <w:sz w:val="26"/>
                <w:szCs w:val="26"/>
              </w:rPr>
              <w:lastRenderedPageBreak/>
              <w:t>án nhằm làm sai lệch thông tin về khám bệnh, chữa bệnh.</w:t>
            </w:r>
          </w:p>
          <w:p w14:paraId="6AB1275D" w14:textId="77777777" w:rsidR="005B2EA4" w:rsidRPr="00652FFD" w:rsidRDefault="005B2EA4" w:rsidP="004271C0">
            <w:pPr>
              <w:pStyle w:val="NormalWeb"/>
              <w:spacing w:before="0" w:beforeAutospacing="0" w:after="0" w:afterAutospacing="0" w:line="269" w:lineRule="auto"/>
              <w:jc w:val="both"/>
              <w:textAlignment w:val="baseline"/>
              <w:rPr>
                <w:i/>
                <w:sz w:val="26"/>
                <w:szCs w:val="26"/>
              </w:rPr>
              <w:pPrChange w:id="952" w:author="Admin" w:date="2024-02-29T14:19:00Z" w16du:dateUtc="2024-02-29T07:19:00Z">
                <w:pPr>
                  <w:spacing w:line="269" w:lineRule="auto"/>
                  <w:jc w:val="both"/>
                </w:pPr>
              </w:pPrChange>
            </w:pPr>
            <w:r w:rsidRPr="00652FFD">
              <w:rPr>
                <w:i/>
                <w:sz w:val="26"/>
                <w:szCs w:val="26"/>
              </w:rPr>
              <w:t>11. Gây tổn hại đến sức khỏe, tính mạng, danh dự, nhân phẩm của người hành nghề.</w:t>
            </w:r>
          </w:p>
          <w:p w14:paraId="7411A085" w14:textId="77777777" w:rsidR="005B2EA4" w:rsidRDefault="005B2EA4" w:rsidP="004271C0">
            <w:pPr>
              <w:pStyle w:val="NormalWeb"/>
              <w:spacing w:before="0" w:beforeAutospacing="0" w:after="0" w:afterAutospacing="0" w:line="269" w:lineRule="auto"/>
              <w:jc w:val="both"/>
              <w:textAlignment w:val="baseline"/>
              <w:rPr>
                <w:ins w:id="953" w:author="Admin" w:date="2024-02-29T13:58:00Z" w16du:dateUtc="2024-02-29T06:58:00Z"/>
                <w:i/>
                <w:sz w:val="26"/>
                <w:szCs w:val="26"/>
              </w:rPr>
              <w:pPrChange w:id="954" w:author="Admin" w:date="2024-02-29T14:19:00Z" w16du:dateUtc="2024-02-29T07:19:00Z">
                <w:pPr>
                  <w:spacing w:line="269" w:lineRule="auto"/>
                  <w:jc w:val="both"/>
                </w:pPr>
              </w:pPrChange>
            </w:pPr>
            <w:r w:rsidRPr="00652FFD">
              <w:rPr>
                <w:i/>
                <w:sz w:val="26"/>
                <w:szCs w:val="26"/>
              </w:rPr>
              <w:t>12. Ngăn cản người bệnh thuộc diện chữa bệnh bắt buộc vào cơ sở khám bệnh, chữa bệnh hoặc cố ý thực hiện chữa bệnh bắt buộc đối với người không thuộc diện chữa bệnh bắt buộc....”</w:t>
            </w:r>
          </w:p>
          <w:p w14:paraId="71FCD9BA" w14:textId="74BF4899" w:rsidR="00F906DB" w:rsidRPr="004271C0" w:rsidRDefault="00F906DB" w:rsidP="004271C0">
            <w:pPr>
              <w:pStyle w:val="NormalWeb"/>
              <w:spacing w:before="0" w:beforeAutospacing="0" w:after="0" w:afterAutospacing="0" w:line="269" w:lineRule="auto"/>
              <w:jc w:val="both"/>
              <w:textAlignment w:val="baseline"/>
              <w:rPr>
                <w:ins w:id="955" w:author="Admin" w:date="2024-02-29T14:00:00Z" w16du:dateUtc="2024-02-29T07:00:00Z"/>
                <w:i/>
                <w:sz w:val="26"/>
                <w:szCs w:val="26"/>
                <w:rPrChange w:id="956" w:author="Admin" w:date="2024-02-29T14:19:00Z" w16du:dateUtc="2024-02-29T07:19:00Z">
                  <w:rPr>
                    <w:ins w:id="957" w:author="Admin" w:date="2024-02-29T14:00:00Z" w16du:dateUtc="2024-02-29T07:00:00Z"/>
                    <w:rFonts w:ascii="Arial" w:hAnsi="Arial" w:cs="Arial"/>
                    <w:color w:val="000000"/>
                    <w:sz w:val="18"/>
                    <w:szCs w:val="18"/>
                    <w:shd w:val="clear" w:color="auto" w:fill="FFFFFF"/>
                  </w:rPr>
                </w:rPrChange>
              </w:rPr>
              <w:pPrChange w:id="958" w:author="Admin" w:date="2024-02-29T14:19:00Z" w16du:dateUtc="2024-02-29T07:19:00Z">
                <w:pPr>
                  <w:spacing w:line="269" w:lineRule="auto"/>
                  <w:jc w:val="both"/>
                </w:pPr>
              </w:pPrChange>
            </w:pPr>
            <w:ins w:id="959" w:author="Admin" w:date="2024-02-29T13:58:00Z" w16du:dateUtc="2024-02-29T06:58:00Z">
              <w:r w:rsidRPr="004271C0">
                <w:rPr>
                  <w:i/>
                  <w:sz w:val="26"/>
                  <w:szCs w:val="26"/>
                  <w:rPrChange w:id="960" w:author="Admin" w:date="2024-02-29T14:19:00Z" w16du:dateUtc="2024-02-29T07:19:00Z">
                    <w:rPr>
                      <w:rFonts w:ascii="Arial" w:hAnsi="Arial" w:cs="Arial"/>
                      <w:color w:val="000000"/>
                      <w:sz w:val="18"/>
                      <w:szCs w:val="18"/>
                      <w:shd w:val="clear" w:color="auto" w:fill="FFFFFF"/>
                    </w:rPr>
                  </w:rPrChange>
                </w:rPr>
                <w:t>1. Xâm phạm quyền của người bệnh</w:t>
              </w:r>
            </w:ins>
            <w:ins w:id="961" w:author="Admin" w:date="2024-02-29T14:00:00Z" w16du:dateUtc="2024-02-29T07:00:00Z">
              <w:r w:rsidRPr="004271C0">
                <w:rPr>
                  <w:i/>
                  <w:sz w:val="26"/>
                  <w:szCs w:val="26"/>
                  <w:rPrChange w:id="962" w:author="Admin" w:date="2024-02-29T14:19:00Z" w16du:dateUtc="2024-02-29T07:19:00Z">
                    <w:rPr>
                      <w:rFonts w:ascii="Arial" w:hAnsi="Arial" w:cs="Arial"/>
                      <w:color w:val="000000"/>
                      <w:sz w:val="18"/>
                      <w:szCs w:val="18"/>
                      <w:shd w:val="clear" w:color="auto" w:fill="FFFFFF"/>
                    </w:rPr>
                  </w:rPrChange>
                </w:rPr>
                <w:t>….</w:t>
              </w:r>
            </w:ins>
          </w:p>
          <w:p w14:paraId="5D378549" w14:textId="5A6EDC03" w:rsidR="00F906DB" w:rsidRPr="004271C0" w:rsidRDefault="00F906DB" w:rsidP="004271C0">
            <w:pPr>
              <w:pStyle w:val="NormalWeb"/>
              <w:spacing w:before="0" w:beforeAutospacing="0" w:after="0" w:afterAutospacing="0" w:line="269" w:lineRule="auto"/>
              <w:jc w:val="both"/>
              <w:textAlignment w:val="baseline"/>
              <w:rPr>
                <w:ins w:id="963" w:author="Admin" w:date="2024-02-29T13:59:00Z" w16du:dateUtc="2024-02-29T06:59:00Z"/>
                <w:i/>
                <w:sz w:val="26"/>
                <w:szCs w:val="26"/>
                <w:rPrChange w:id="964" w:author="Admin" w:date="2024-02-29T14:19:00Z" w16du:dateUtc="2024-02-29T07:19:00Z">
                  <w:rPr>
                    <w:ins w:id="965" w:author="Admin" w:date="2024-02-29T13:59:00Z" w16du:dateUtc="2024-02-29T06:59:00Z"/>
                    <w:rFonts w:ascii="Arial" w:hAnsi="Arial" w:cs="Arial"/>
                    <w:color w:val="000000"/>
                    <w:sz w:val="18"/>
                    <w:szCs w:val="18"/>
                    <w:shd w:val="clear" w:color="auto" w:fill="FFFFFF"/>
                  </w:rPr>
                </w:rPrChange>
              </w:rPr>
              <w:pPrChange w:id="966" w:author="Admin" w:date="2024-02-29T14:19:00Z" w16du:dateUtc="2024-02-29T07:19:00Z">
                <w:pPr>
                  <w:spacing w:line="269" w:lineRule="auto"/>
                  <w:jc w:val="both"/>
                </w:pPr>
              </w:pPrChange>
            </w:pPr>
            <w:ins w:id="967" w:author="Admin" w:date="2024-02-29T14:00:00Z" w16du:dateUtc="2024-02-29T07:00:00Z">
              <w:r w:rsidRPr="004271C0">
                <w:rPr>
                  <w:i/>
                  <w:sz w:val="26"/>
                  <w:szCs w:val="26"/>
                  <w:rPrChange w:id="968" w:author="Admin" w:date="2024-02-29T14:19:00Z" w16du:dateUtc="2024-02-29T07:19:00Z">
                    <w:rPr>
                      <w:rFonts w:ascii="Arial" w:hAnsi="Arial" w:cs="Arial"/>
                      <w:color w:val="000000"/>
                      <w:sz w:val="18"/>
                      <w:szCs w:val="18"/>
                      <w:shd w:val="clear" w:color="auto" w:fill="FFFFFF"/>
                      <w:lang w:val="de-DE"/>
                    </w:rPr>
                  </w:rPrChange>
                </w:rPr>
                <w:t>18. Xâm phạm tính mạng, sức khỏa, xúc phạm danh dự, nhân phẩm của người hành nghề và </w:t>
              </w:r>
              <w:r w:rsidRPr="004271C0">
                <w:rPr>
                  <w:i/>
                  <w:sz w:val="26"/>
                  <w:szCs w:val="26"/>
                  <w:rPrChange w:id="969" w:author="Admin" w:date="2024-02-29T14:19:00Z" w16du:dateUtc="2024-02-29T07:19:00Z">
                    <w:rPr>
                      <w:rFonts w:ascii="Arial" w:hAnsi="Arial" w:cs="Arial"/>
                      <w:color w:val="000000"/>
                      <w:sz w:val="18"/>
                      <w:szCs w:val="18"/>
                      <w:shd w:val="clear" w:color="auto" w:fill="FFFFFF"/>
                    </w:rPr>
                  </w:rPrChange>
                </w:rPr>
                <w:t>người </w:t>
              </w:r>
              <w:r w:rsidRPr="004271C0">
                <w:rPr>
                  <w:i/>
                  <w:sz w:val="26"/>
                  <w:szCs w:val="26"/>
                  <w:rPrChange w:id="970" w:author="Admin" w:date="2024-02-29T14:19:00Z" w16du:dateUtc="2024-02-29T07:19:00Z">
                    <w:rPr>
                      <w:rFonts w:ascii="Arial" w:hAnsi="Arial" w:cs="Arial"/>
                      <w:color w:val="000000"/>
                      <w:sz w:val="18"/>
                      <w:szCs w:val="18"/>
                      <w:shd w:val="clear" w:color="auto" w:fill="FFFFFF"/>
                      <w:lang w:val="de-DE"/>
                    </w:rPr>
                  </w:rPrChange>
                </w:rPr>
                <w:t>khác làm việc tại cơ sở khám bệnh, chữa bệnh hoặc </w:t>
              </w:r>
              <w:r w:rsidRPr="004271C0">
                <w:rPr>
                  <w:i/>
                  <w:sz w:val="26"/>
                  <w:szCs w:val="26"/>
                  <w:rPrChange w:id="971" w:author="Admin" w:date="2024-02-29T14:19:00Z" w16du:dateUtc="2024-02-29T07:19:00Z">
                    <w:rPr>
                      <w:rFonts w:ascii="Arial" w:hAnsi="Arial" w:cs="Arial"/>
                      <w:color w:val="000000"/>
                      <w:sz w:val="18"/>
                      <w:szCs w:val="18"/>
                      <w:shd w:val="clear" w:color="auto" w:fill="FFFFFF"/>
                    </w:rPr>
                  </w:rPrChange>
                </w:rPr>
                <w:t>phá</w:t>
              </w:r>
              <w:r w:rsidRPr="004271C0">
                <w:rPr>
                  <w:i/>
                  <w:sz w:val="26"/>
                  <w:szCs w:val="26"/>
                  <w:rPrChange w:id="972" w:author="Admin" w:date="2024-02-29T14:19:00Z" w16du:dateUtc="2024-02-29T07:19:00Z">
                    <w:rPr>
                      <w:rFonts w:ascii="Arial" w:hAnsi="Arial" w:cs="Arial"/>
                      <w:color w:val="000000"/>
                      <w:sz w:val="18"/>
                      <w:szCs w:val="18"/>
                      <w:shd w:val="clear" w:color="auto" w:fill="FFFFFF"/>
                      <w:lang w:val="de-DE"/>
                    </w:rPr>
                  </w:rPrChange>
                </w:rPr>
                <w:t> hoại, hủy hoại tài sản của cơ sở khám bệnh, chữa bệnh.</w:t>
              </w:r>
            </w:ins>
          </w:p>
          <w:p w14:paraId="29400F27" w14:textId="442257E4" w:rsidR="00F906DB" w:rsidRPr="00652FFD" w:rsidRDefault="00F906DB" w:rsidP="004271C0">
            <w:pPr>
              <w:pStyle w:val="NormalWeb"/>
              <w:spacing w:before="0" w:beforeAutospacing="0" w:after="0" w:afterAutospacing="0" w:line="269" w:lineRule="auto"/>
              <w:jc w:val="both"/>
              <w:textAlignment w:val="baseline"/>
              <w:rPr>
                <w:i/>
                <w:sz w:val="26"/>
                <w:szCs w:val="26"/>
              </w:rPr>
              <w:pPrChange w:id="973" w:author="Admin" w:date="2024-02-29T14:19:00Z" w16du:dateUtc="2024-02-29T07:19:00Z">
                <w:pPr>
                  <w:spacing w:line="269" w:lineRule="auto"/>
                  <w:jc w:val="both"/>
                </w:pPr>
              </w:pPrChange>
            </w:pPr>
            <w:ins w:id="974" w:author="Admin" w:date="2024-02-29T14:00:00Z" w16du:dateUtc="2024-02-29T07:00:00Z">
              <w:r w:rsidRPr="004271C0">
                <w:rPr>
                  <w:i/>
                  <w:sz w:val="26"/>
                  <w:szCs w:val="26"/>
                  <w:rPrChange w:id="975" w:author="Admin" w:date="2024-02-29T14:19:00Z" w16du:dateUtc="2024-02-29T07:19:00Z">
                    <w:rPr>
                      <w:rFonts w:ascii="Arial" w:hAnsi="Arial" w:cs="Arial"/>
                      <w:color w:val="000000"/>
                      <w:sz w:val="18"/>
                      <w:szCs w:val="18"/>
                      <w:shd w:val="clear" w:color="auto" w:fill="FFFFFF"/>
                    </w:rPr>
                  </w:rPrChange>
                </w:rPr>
                <w:t>19. Ngăn cản người bệnh thuộc trường hợp bắt buộc chữa bệnh vào cơ sở khám bệnh, chữa bệnh hoặc cố ý thực hiện bắt buộc chữa bệnh đối với người không thuộc trường hợp bắt buộc chữa bệnh.</w:t>
              </w:r>
            </w:ins>
          </w:p>
        </w:tc>
      </w:tr>
      <w:tr w:rsidR="005B2EA4" w:rsidRPr="00652FFD" w14:paraId="3459BD4F" w14:textId="77777777" w:rsidTr="0048774C">
        <w:tc>
          <w:tcPr>
            <w:tcW w:w="2126" w:type="dxa"/>
            <w:vMerge/>
            <w:shd w:val="clear" w:color="auto" w:fill="auto"/>
            <w:tcPrChange w:id="976" w:author="Admin" w:date="2024-02-29T14:37:00Z" w16du:dateUtc="2024-02-29T07:37:00Z">
              <w:tcPr>
                <w:tcW w:w="2126" w:type="dxa"/>
                <w:vMerge/>
                <w:shd w:val="clear" w:color="auto" w:fill="auto"/>
              </w:tcPr>
            </w:tcPrChange>
          </w:tcPr>
          <w:p w14:paraId="11642BCC"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977" w:author="Admin" w:date="2024-02-29T14:37:00Z" w16du:dateUtc="2024-02-29T07:37:00Z">
              <w:tcPr>
                <w:tcW w:w="2269" w:type="dxa"/>
                <w:shd w:val="clear" w:color="auto" w:fill="auto"/>
              </w:tcPr>
            </w:tcPrChange>
          </w:tcPr>
          <w:p w14:paraId="4AF0EA81" w14:textId="337BF713" w:rsidR="005B2EA4" w:rsidRPr="00652FFD" w:rsidRDefault="005B2EA4" w:rsidP="00BF7A31">
            <w:pPr>
              <w:spacing w:line="269" w:lineRule="auto"/>
              <w:jc w:val="center"/>
              <w:rPr>
                <w:bCs/>
                <w:sz w:val="26"/>
                <w:szCs w:val="26"/>
                <w:bdr w:val="none" w:sz="0" w:space="0" w:color="auto" w:frame="1"/>
              </w:rPr>
            </w:pPr>
            <w:r w:rsidRPr="00652FFD">
              <w:rPr>
                <w:bCs/>
                <w:sz w:val="26"/>
                <w:szCs w:val="26"/>
              </w:rPr>
              <w:t xml:space="preserve">Điều </w:t>
            </w:r>
            <w:ins w:id="978" w:author="Admin" w:date="2024-02-29T14:02:00Z" w16du:dateUtc="2024-02-29T07:02:00Z">
              <w:r w:rsidR="00F906DB">
                <w:rPr>
                  <w:bCs/>
                  <w:sz w:val="26"/>
                  <w:szCs w:val="26"/>
                </w:rPr>
                <w:t>43</w:t>
              </w:r>
            </w:ins>
            <w:del w:id="979" w:author="Admin" w:date="2024-02-29T14:02:00Z" w16du:dateUtc="2024-02-29T07:02:00Z">
              <w:r w:rsidRPr="00652FFD" w:rsidDel="00F906DB">
                <w:rPr>
                  <w:bCs/>
                  <w:sz w:val="26"/>
                  <w:szCs w:val="26"/>
                </w:rPr>
                <w:delText>35</w:delText>
              </w:r>
            </w:del>
          </w:p>
        </w:tc>
        <w:tc>
          <w:tcPr>
            <w:tcW w:w="10773" w:type="dxa"/>
            <w:shd w:val="clear" w:color="auto" w:fill="auto"/>
            <w:tcPrChange w:id="980" w:author="Admin" w:date="2024-02-29T14:37:00Z" w16du:dateUtc="2024-02-29T07:37:00Z">
              <w:tcPr>
                <w:tcW w:w="11057" w:type="dxa"/>
                <w:shd w:val="clear" w:color="auto" w:fill="auto"/>
              </w:tcPr>
            </w:tcPrChange>
          </w:tcPr>
          <w:p w14:paraId="6926671D" w14:textId="77777777" w:rsidR="00F906DB" w:rsidRPr="004271C0" w:rsidRDefault="005B2EA4" w:rsidP="004271C0">
            <w:pPr>
              <w:pStyle w:val="NormalWeb"/>
              <w:spacing w:before="0" w:beforeAutospacing="0" w:after="0" w:afterAutospacing="0" w:line="269" w:lineRule="auto"/>
              <w:jc w:val="both"/>
              <w:textAlignment w:val="baseline"/>
              <w:rPr>
                <w:ins w:id="981" w:author="Admin" w:date="2024-02-29T14:03:00Z" w16du:dateUtc="2024-02-29T07:03:00Z"/>
                <w:i/>
                <w:sz w:val="26"/>
                <w:szCs w:val="26"/>
                <w:rPrChange w:id="982" w:author="Admin" w:date="2024-02-29T14:19:00Z" w16du:dateUtc="2024-02-29T07:19:00Z">
                  <w:rPr>
                    <w:ins w:id="983" w:author="Admin" w:date="2024-02-29T14:03:00Z" w16du:dateUtc="2024-02-29T07:03:00Z"/>
                    <w:rFonts w:ascii="Arial" w:hAnsi="Arial" w:cs="Arial"/>
                    <w:color w:val="000000"/>
                    <w:sz w:val="18"/>
                    <w:szCs w:val="18"/>
                  </w:rPr>
                </w:rPrChange>
              </w:rPr>
              <w:pPrChange w:id="984" w:author="Admin" w:date="2024-02-29T14:19:00Z" w16du:dateUtc="2024-02-29T07:19:00Z">
                <w:pPr>
                  <w:pStyle w:val="NormalWeb"/>
                  <w:shd w:val="clear" w:color="auto" w:fill="FFFFFF"/>
                  <w:spacing w:before="120" w:beforeAutospacing="0" w:after="120" w:afterAutospacing="0" w:line="234" w:lineRule="atLeast"/>
                </w:pPr>
              </w:pPrChange>
            </w:pPr>
            <w:r w:rsidRPr="00652FFD">
              <w:rPr>
                <w:i/>
                <w:sz w:val="26"/>
                <w:szCs w:val="26"/>
              </w:rPr>
              <w:t>“</w:t>
            </w:r>
            <w:ins w:id="985" w:author="Admin" w:date="2024-02-29T14:03:00Z" w16du:dateUtc="2024-02-29T07:03:00Z">
              <w:r w:rsidR="00F906DB" w:rsidRPr="004271C0">
                <w:rPr>
                  <w:i/>
                  <w:sz w:val="26"/>
                  <w:szCs w:val="26"/>
                  <w:rPrChange w:id="986" w:author="Admin" w:date="2024-02-29T14:19:00Z" w16du:dateUtc="2024-02-29T07:19:00Z">
                    <w:rPr>
                      <w:rFonts w:ascii="Arial" w:hAnsi="Arial" w:cs="Arial"/>
                      <w:color w:val="000000"/>
                      <w:sz w:val="18"/>
                      <w:szCs w:val="18"/>
                    </w:rPr>
                  </w:rPrChange>
                </w:rPr>
                <w:t>1. Được bảo đảm an toàn, vệ sinh lao động khi làm việc theo quy định của pháp luật về an toàn, vệ sinh lao động.</w:t>
              </w:r>
            </w:ins>
          </w:p>
          <w:p w14:paraId="014EBA4D" w14:textId="77777777" w:rsidR="00F906DB" w:rsidRPr="004271C0" w:rsidRDefault="00F906DB" w:rsidP="004271C0">
            <w:pPr>
              <w:pStyle w:val="NormalWeb"/>
              <w:spacing w:before="0" w:beforeAutospacing="0" w:after="0" w:afterAutospacing="0" w:line="269" w:lineRule="auto"/>
              <w:jc w:val="both"/>
              <w:textAlignment w:val="baseline"/>
              <w:rPr>
                <w:ins w:id="987" w:author="Admin" w:date="2024-02-29T14:03:00Z" w16du:dateUtc="2024-02-29T07:03:00Z"/>
                <w:i/>
                <w:sz w:val="26"/>
                <w:szCs w:val="26"/>
                <w:rPrChange w:id="988" w:author="Admin" w:date="2024-02-29T14:19:00Z" w16du:dateUtc="2024-02-29T07:19:00Z">
                  <w:rPr>
                    <w:ins w:id="989" w:author="Admin" w:date="2024-02-29T14:03:00Z" w16du:dateUtc="2024-02-29T07:03:00Z"/>
                    <w:rFonts w:ascii="Arial" w:hAnsi="Arial" w:cs="Arial"/>
                    <w:color w:val="000000"/>
                    <w:sz w:val="18"/>
                    <w:szCs w:val="18"/>
                  </w:rPr>
                </w:rPrChange>
              </w:rPr>
              <w:pPrChange w:id="990" w:author="Admin" w:date="2024-02-29T14:19:00Z" w16du:dateUtc="2024-02-29T07:19:00Z">
                <w:pPr>
                  <w:pStyle w:val="NormalWeb"/>
                  <w:shd w:val="clear" w:color="auto" w:fill="FFFFFF"/>
                  <w:spacing w:before="120" w:beforeAutospacing="0" w:after="120" w:afterAutospacing="0" w:line="234" w:lineRule="atLeast"/>
                </w:pPr>
              </w:pPrChange>
            </w:pPr>
            <w:ins w:id="991" w:author="Admin" w:date="2024-02-29T14:03:00Z" w16du:dateUtc="2024-02-29T07:03:00Z">
              <w:r w:rsidRPr="004271C0">
                <w:rPr>
                  <w:i/>
                  <w:sz w:val="26"/>
                  <w:szCs w:val="26"/>
                  <w:rPrChange w:id="992" w:author="Admin" w:date="2024-02-29T14:19:00Z" w16du:dateUtc="2024-02-29T07:19:00Z">
                    <w:rPr>
                      <w:rFonts w:ascii="Arial" w:hAnsi="Arial" w:cs="Arial"/>
                      <w:color w:val="000000"/>
                      <w:sz w:val="18"/>
                      <w:szCs w:val="18"/>
                    </w:rPr>
                  </w:rPrChange>
                </w:rPr>
                <w:t>2. Được bảo vệ danh dự, nhân phẩm, sức khỏe và tính mạng.</w:t>
              </w:r>
            </w:ins>
          </w:p>
          <w:p w14:paraId="176135F3" w14:textId="787B0EF5" w:rsidR="005B2EA4" w:rsidRPr="00652FFD" w:rsidDel="00F906DB" w:rsidRDefault="00F906DB" w:rsidP="004271C0">
            <w:pPr>
              <w:pStyle w:val="NormalWeb"/>
              <w:spacing w:before="0" w:beforeAutospacing="0" w:after="0" w:afterAutospacing="0" w:line="269" w:lineRule="auto"/>
              <w:jc w:val="both"/>
              <w:textAlignment w:val="baseline"/>
              <w:rPr>
                <w:del w:id="993" w:author="Admin" w:date="2024-02-29T14:03:00Z" w16du:dateUtc="2024-02-29T07:03:00Z"/>
                <w:i/>
                <w:sz w:val="26"/>
                <w:szCs w:val="26"/>
              </w:rPr>
              <w:pPrChange w:id="994" w:author="Admin" w:date="2024-02-29T14:19:00Z" w16du:dateUtc="2024-02-29T07:19:00Z">
                <w:pPr>
                  <w:spacing w:line="269" w:lineRule="auto"/>
                  <w:jc w:val="both"/>
                </w:pPr>
              </w:pPrChange>
            </w:pPr>
            <w:ins w:id="995" w:author="Admin" w:date="2024-02-29T14:03:00Z" w16du:dateUtc="2024-02-29T07:03:00Z">
              <w:r w:rsidRPr="004271C0">
                <w:rPr>
                  <w:i/>
                  <w:sz w:val="26"/>
                  <w:szCs w:val="26"/>
                  <w:rPrChange w:id="996" w:author="Admin" w:date="2024-02-29T14:19:00Z" w16du:dateUtc="2024-02-29T07:19:00Z">
                    <w:rPr>
                      <w:rFonts w:ascii="Arial" w:hAnsi="Arial" w:cs="Arial"/>
                      <w:color w:val="000000"/>
                      <w:sz w:val="18"/>
                      <w:szCs w:val="18"/>
                    </w:rPr>
                  </w:rPrChange>
                </w:rPr>
                <w:t>3. Được phép tạm rời khỏi nơi làm việc trong trường hợp bị người khác đe dọa đến sức khỏe, tính mạng nhưng phải báo cáo ngay với người </w:t>
              </w:r>
              <w:r w:rsidRPr="004271C0">
                <w:rPr>
                  <w:i/>
                  <w:sz w:val="26"/>
                  <w:szCs w:val="26"/>
                  <w:rPrChange w:id="997" w:author="Admin" w:date="2024-02-29T14:19:00Z" w16du:dateUtc="2024-02-29T07:19:00Z">
                    <w:rPr>
                      <w:rFonts w:ascii="Arial" w:hAnsi="Arial" w:cs="Arial"/>
                      <w:color w:val="000000"/>
                      <w:sz w:val="18"/>
                      <w:szCs w:val="18"/>
                      <w:lang w:val="sv-SE"/>
                    </w:rPr>
                  </w:rPrChange>
                </w:rPr>
                <w:t>chịu trách nhiệm chuyên môn </w:t>
              </w:r>
              <w:r w:rsidRPr="004271C0">
                <w:rPr>
                  <w:i/>
                  <w:sz w:val="26"/>
                  <w:szCs w:val="26"/>
                  <w:rPrChange w:id="998" w:author="Admin" w:date="2024-02-29T14:19:00Z" w16du:dateUtc="2024-02-29T07:19:00Z">
                    <w:rPr>
                      <w:rFonts w:ascii="Arial" w:hAnsi="Arial" w:cs="Arial"/>
                      <w:color w:val="000000"/>
                      <w:sz w:val="18"/>
                      <w:szCs w:val="18"/>
                    </w:rPr>
                  </w:rPrChange>
                </w:rPr>
                <w:t>hoặc </w:t>
              </w:r>
              <w:r w:rsidRPr="004271C0">
                <w:rPr>
                  <w:i/>
                  <w:sz w:val="26"/>
                  <w:szCs w:val="26"/>
                  <w:rPrChange w:id="999" w:author="Admin" w:date="2024-02-29T14:19:00Z" w16du:dateUtc="2024-02-29T07:19:00Z">
                    <w:rPr>
                      <w:rFonts w:ascii="Arial" w:hAnsi="Arial" w:cs="Arial"/>
                      <w:color w:val="000000"/>
                      <w:sz w:val="18"/>
                      <w:szCs w:val="18"/>
                      <w:lang w:val="sv-SE"/>
                    </w:rPr>
                  </w:rPrChange>
                </w:rPr>
                <w:t>người trực lãnh đạo </w:t>
              </w:r>
              <w:r w:rsidRPr="004271C0">
                <w:rPr>
                  <w:i/>
                  <w:sz w:val="26"/>
                  <w:szCs w:val="26"/>
                  <w:rPrChange w:id="1000" w:author="Admin" w:date="2024-02-29T14:19:00Z" w16du:dateUtc="2024-02-29T07:19:00Z">
                    <w:rPr>
                      <w:rFonts w:ascii="Arial" w:hAnsi="Arial" w:cs="Arial"/>
                      <w:color w:val="000000"/>
                      <w:sz w:val="18"/>
                      <w:szCs w:val="18"/>
                    </w:rPr>
                  </w:rPrChange>
                </w:rPr>
                <w:t>của cơ sở khám bệnh, chữa bệnh và với cơ quan công an hoặc chính quyền địa phương nơi gần nhất.</w:t>
              </w:r>
              <w:r w:rsidRPr="004271C0">
                <w:rPr>
                  <w:i/>
                  <w:sz w:val="26"/>
                  <w:szCs w:val="26"/>
                  <w:rPrChange w:id="1001" w:author="Admin" w:date="2024-02-29T14:19:00Z" w16du:dateUtc="2024-02-29T07:19:00Z">
                    <w:rPr>
                      <w:rFonts w:ascii="Arial" w:hAnsi="Arial" w:cs="Arial"/>
                      <w:color w:val="000000"/>
                      <w:sz w:val="18"/>
                      <w:szCs w:val="18"/>
                    </w:rPr>
                  </w:rPrChange>
                </w:rPr>
                <w:t>”</w:t>
              </w:r>
            </w:ins>
            <w:del w:id="1002" w:author="Admin" w:date="2024-02-29T14:03:00Z" w16du:dateUtc="2024-02-29T07:03:00Z">
              <w:r w:rsidR="005B2EA4" w:rsidRPr="00652FFD" w:rsidDel="00F906DB">
                <w:rPr>
                  <w:i/>
                  <w:sz w:val="26"/>
                  <w:szCs w:val="26"/>
                </w:rPr>
                <w:delText>1. Được trang bị phương tiện bảo hộ lao động, vệ sinh lao động để phòng ngừa, giảm thiểu nguy cơ lây nhiễm, tai nạn liên quan đến nghề nghiệp.</w:delText>
              </w:r>
            </w:del>
          </w:p>
          <w:p w14:paraId="075F7203" w14:textId="367455B3" w:rsidR="005B2EA4" w:rsidRPr="00652FFD" w:rsidDel="00F906DB" w:rsidRDefault="005B2EA4" w:rsidP="004271C0">
            <w:pPr>
              <w:pStyle w:val="NormalWeb"/>
              <w:spacing w:before="0" w:after="0" w:line="269" w:lineRule="auto"/>
              <w:jc w:val="both"/>
              <w:textAlignment w:val="baseline"/>
              <w:rPr>
                <w:del w:id="1003" w:author="Admin" w:date="2024-02-29T14:03:00Z" w16du:dateUtc="2024-02-29T07:03:00Z"/>
                <w:i/>
                <w:sz w:val="26"/>
                <w:szCs w:val="26"/>
              </w:rPr>
              <w:pPrChange w:id="1004" w:author="Admin" w:date="2024-02-29T14:19:00Z" w16du:dateUtc="2024-02-29T07:19:00Z">
                <w:pPr>
                  <w:spacing w:line="269" w:lineRule="auto"/>
                  <w:jc w:val="both"/>
                </w:pPr>
              </w:pPrChange>
            </w:pPr>
            <w:del w:id="1005" w:author="Admin" w:date="2024-02-29T14:03:00Z" w16du:dateUtc="2024-02-29T07:03:00Z">
              <w:r w:rsidRPr="00652FFD" w:rsidDel="00F906DB">
                <w:rPr>
                  <w:i/>
                  <w:sz w:val="26"/>
                  <w:szCs w:val="26"/>
                </w:rPr>
                <w:delText>2. Được bảo vệ sức khỏe, tính mạng, danh dự, thân thể.</w:delText>
              </w:r>
            </w:del>
          </w:p>
          <w:p w14:paraId="73A5A28C" w14:textId="28088015" w:rsidR="005B2EA4" w:rsidRPr="00652FFD" w:rsidRDefault="005B2EA4" w:rsidP="004271C0">
            <w:pPr>
              <w:pStyle w:val="NormalWeb"/>
              <w:spacing w:before="0" w:after="0" w:line="269" w:lineRule="auto"/>
              <w:jc w:val="both"/>
              <w:textAlignment w:val="baseline"/>
              <w:rPr>
                <w:i/>
                <w:sz w:val="26"/>
                <w:szCs w:val="26"/>
              </w:rPr>
              <w:pPrChange w:id="1006" w:author="Admin" w:date="2024-02-29T14:19:00Z" w16du:dateUtc="2024-02-29T07:19:00Z">
                <w:pPr>
                  <w:spacing w:line="269" w:lineRule="auto"/>
                  <w:jc w:val="both"/>
                </w:pPr>
              </w:pPrChange>
            </w:pPr>
            <w:del w:id="1007" w:author="Admin" w:date="2024-02-29T14:03:00Z" w16du:dateUtc="2024-02-29T07:03:00Z">
              <w:r w:rsidRPr="00652FFD" w:rsidDel="00F906DB">
                <w:rPr>
                  <w:i/>
                  <w:sz w:val="26"/>
                  <w:szCs w:val="26"/>
                </w:rPr>
                <w:delText>3. Trường hợp bị người khác đe dọa đến tính mạng, người hành nghề được phép tạm lánh khỏi nơi làm việc, sau đó phải báo cáo với người đứng đầu cơ sở khám bệnh, chữa bệnh hoặc chính quyền nơi gần nhất.”</w:delText>
              </w:r>
            </w:del>
          </w:p>
        </w:tc>
      </w:tr>
      <w:tr w:rsidR="005B2EA4" w:rsidRPr="00652FFD" w14:paraId="53FF761A" w14:textId="77777777" w:rsidTr="0048774C">
        <w:tc>
          <w:tcPr>
            <w:tcW w:w="2126" w:type="dxa"/>
            <w:vMerge/>
            <w:shd w:val="clear" w:color="auto" w:fill="auto"/>
            <w:tcPrChange w:id="1008" w:author="Admin" w:date="2024-02-29T14:37:00Z" w16du:dateUtc="2024-02-29T07:37:00Z">
              <w:tcPr>
                <w:tcW w:w="2126" w:type="dxa"/>
                <w:vMerge/>
                <w:shd w:val="clear" w:color="auto" w:fill="auto"/>
              </w:tcPr>
            </w:tcPrChange>
          </w:tcPr>
          <w:p w14:paraId="71C061A1"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009" w:author="Admin" w:date="2024-02-29T14:37:00Z" w16du:dateUtc="2024-02-29T07:37:00Z">
              <w:tcPr>
                <w:tcW w:w="2269" w:type="dxa"/>
                <w:shd w:val="clear" w:color="auto" w:fill="auto"/>
              </w:tcPr>
            </w:tcPrChange>
          </w:tcPr>
          <w:p w14:paraId="7C6E46D6" w14:textId="69A85DD7" w:rsidR="005B2EA4" w:rsidRPr="00652FFD" w:rsidRDefault="005B2EA4" w:rsidP="00BF7A31">
            <w:pPr>
              <w:spacing w:line="269" w:lineRule="auto"/>
              <w:jc w:val="center"/>
              <w:rPr>
                <w:sz w:val="26"/>
                <w:szCs w:val="26"/>
              </w:rPr>
            </w:pPr>
            <w:r w:rsidRPr="00652FFD">
              <w:rPr>
                <w:bCs/>
                <w:sz w:val="26"/>
                <w:szCs w:val="26"/>
              </w:rPr>
              <w:t xml:space="preserve">Điều </w:t>
            </w:r>
            <w:del w:id="1010" w:author="Admin" w:date="2024-02-29T14:03:00Z" w16du:dateUtc="2024-02-29T07:03:00Z">
              <w:r w:rsidRPr="00652FFD" w:rsidDel="00F906DB">
                <w:rPr>
                  <w:bCs/>
                  <w:sz w:val="26"/>
                  <w:szCs w:val="26"/>
                </w:rPr>
                <w:delText>38</w:delText>
              </w:r>
            </w:del>
            <w:ins w:id="1011" w:author="Admin" w:date="2024-02-29T14:03:00Z" w16du:dateUtc="2024-02-29T07:03:00Z">
              <w:r w:rsidR="00F906DB">
                <w:rPr>
                  <w:bCs/>
                  <w:sz w:val="26"/>
                  <w:szCs w:val="26"/>
                </w:rPr>
                <w:t>46</w:t>
              </w:r>
            </w:ins>
          </w:p>
          <w:p w14:paraId="2DA06891" w14:textId="77777777" w:rsidR="005B2EA4" w:rsidRPr="00652FFD" w:rsidRDefault="005B2EA4" w:rsidP="00BF7A31">
            <w:pPr>
              <w:spacing w:line="269" w:lineRule="auto"/>
              <w:jc w:val="center"/>
              <w:rPr>
                <w:bCs/>
                <w:sz w:val="26"/>
                <w:szCs w:val="26"/>
                <w:bdr w:val="none" w:sz="0" w:space="0" w:color="auto" w:frame="1"/>
              </w:rPr>
            </w:pPr>
          </w:p>
        </w:tc>
        <w:tc>
          <w:tcPr>
            <w:tcW w:w="10773" w:type="dxa"/>
            <w:shd w:val="clear" w:color="auto" w:fill="auto"/>
            <w:tcPrChange w:id="1012" w:author="Admin" w:date="2024-02-29T14:37:00Z" w16du:dateUtc="2024-02-29T07:37:00Z">
              <w:tcPr>
                <w:tcW w:w="11057" w:type="dxa"/>
                <w:shd w:val="clear" w:color="auto" w:fill="auto"/>
              </w:tcPr>
            </w:tcPrChange>
          </w:tcPr>
          <w:p w14:paraId="5D8E07E6" w14:textId="77777777" w:rsidR="00F906DB" w:rsidRPr="004271C0" w:rsidRDefault="005B2EA4" w:rsidP="004271C0">
            <w:pPr>
              <w:pStyle w:val="NormalWeb"/>
              <w:spacing w:before="0" w:beforeAutospacing="0" w:after="0" w:afterAutospacing="0" w:line="269" w:lineRule="auto"/>
              <w:jc w:val="both"/>
              <w:textAlignment w:val="baseline"/>
              <w:rPr>
                <w:ins w:id="1013" w:author="Admin" w:date="2024-02-29T14:03:00Z" w16du:dateUtc="2024-02-29T07:03:00Z"/>
                <w:i/>
                <w:sz w:val="26"/>
                <w:szCs w:val="26"/>
                <w:rPrChange w:id="1014" w:author="Admin" w:date="2024-02-29T14:19:00Z" w16du:dateUtc="2024-02-29T07:19:00Z">
                  <w:rPr>
                    <w:ins w:id="1015" w:author="Admin" w:date="2024-02-29T14:03:00Z" w16du:dateUtc="2024-02-29T07:03:00Z"/>
                    <w:rFonts w:ascii="Arial" w:hAnsi="Arial" w:cs="Arial"/>
                    <w:color w:val="000000"/>
                    <w:sz w:val="18"/>
                    <w:szCs w:val="18"/>
                  </w:rPr>
                </w:rPrChange>
              </w:rPr>
              <w:pPrChange w:id="1016" w:author="Admin" w:date="2024-02-29T14:19:00Z" w16du:dateUtc="2024-02-29T07:19:00Z">
                <w:pPr>
                  <w:pStyle w:val="NormalWeb"/>
                  <w:shd w:val="clear" w:color="auto" w:fill="FFFFFF"/>
                  <w:spacing w:before="120" w:beforeAutospacing="0" w:after="120" w:afterAutospacing="0" w:line="234" w:lineRule="atLeast"/>
                </w:pPr>
              </w:pPrChange>
            </w:pPr>
            <w:r w:rsidRPr="00652FFD">
              <w:rPr>
                <w:i/>
                <w:sz w:val="26"/>
                <w:szCs w:val="26"/>
              </w:rPr>
              <w:t>“</w:t>
            </w:r>
            <w:ins w:id="1017" w:author="Admin" w:date="2024-02-29T14:03:00Z" w16du:dateUtc="2024-02-29T07:03:00Z">
              <w:r w:rsidR="00F906DB" w:rsidRPr="004271C0">
                <w:rPr>
                  <w:i/>
                  <w:sz w:val="26"/>
                  <w:szCs w:val="26"/>
                  <w:rPrChange w:id="1018" w:author="Admin" w:date="2024-02-29T14:19:00Z" w16du:dateUtc="2024-02-29T07:19:00Z">
                    <w:rPr>
                      <w:rFonts w:ascii="Arial" w:hAnsi="Arial" w:cs="Arial"/>
                      <w:color w:val="000000"/>
                      <w:sz w:val="18"/>
                      <w:szCs w:val="18"/>
                    </w:rPr>
                  </w:rPrChange>
                </w:rPr>
                <w:t>1. Hợp tác với đồng nghiệp trong khám bệnh, chữa bệnh.</w:t>
              </w:r>
            </w:ins>
          </w:p>
          <w:p w14:paraId="7DD86102" w14:textId="34F3D89F" w:rsidR="005B2EA4" w:rsidRPr="00652FFD" w:rsidDel="00F906DB" w:rsidRDefault="00F906DB" w:rsidP="004271C0">
            <w:pPr>
              <w:pStyle w:val="NormalWeb"/>
              <w:spacing w:before="0" w:beforeAutospacing="0" w:after="0" w:afterAutospacing="0" w:line="269" w:lineRule="auto"/>
              <w:jc w:val="both"/>
              <w:textAlignment w:val="baseline"/>
              <w:rPr>
                <w:del w:id="1019" w:author="Admin" w:date="2024-02-29T14:03:00Z" w16du:dateUtc="2024-02-29T07:03:00Z"/>
                <w:i/>
                <w:sz w:val="26"/>
                <w:szCs w:val="26"/>
              </w:rPr>
              <w:pPrChange w:id="1020" w:author="Admin" w:date="2024-02-29T14:19:00Z" w16du:dateUtc="2024-02-29T07:19:00Z">
                <w:pPr>
                  <w:spacing w:line="269" w:lineRule="auto"/>
                  <w:jc w:val="both"/>
                </w:pPr>
              </w:pPrChange>
            </w:pPr>
            <w:ins w:id="1021" w:author="Admin" w:date="2024-02-29T14:03:00Z" w16du:dateUtc="2024-02-29T07:03:00Z">
              <w:r w:rsidRPr="004271C0">
                <w:rPr>
                  <w:i/>
                  <w:sz w:val="26"/>
                  <w:szCs w:val="26"/>
                  <w:rPrChange w:id="1022" w:author="Admin" w:date="2024-02-29T14:19:00Z" w16du:dateUtc="2024-02-29T07:19:00Z">
                    <w:rPr>
                      <w:rFonts w:ascii="Arial" w:hAnsi="Arial" w:cs="Arial"/>
                      <w:color w:val="000000"/>
                      <w:sz w:val="18"/>
                      <w:szCs w:val="18"/>
                    </w:rPr>
                  </w:rPrChange>
                </w:rPr>
                <w:t>2. Tôn trọng danh dự và uy tín của đồng nghiệp.</w:t>
              </w:r>
              <w:r w:rsidRPr="004271C0">
                <w:rPr>
                  <w:i/>
                  <w:sz w:val="26"/>
                  <w:szCs w:val="26"/>
                  <w:rPrChange w:id="1023" w:author="Admin" w:date="2024-02-29T14:19:00Z" w16du:dateUtc="2024-02-29T07:19:00Z">
                    <w:rPr>
                      <w:rFonts w:ascii="Arial" w:hAnsi="Arial" w:cs="Arial"/>
                      <w:color w:val="000000"/>
                      <w:sz w:val="18"/>
                      <w:szCs w:val="18"/>
                    </w:rPr>
                  </w:rPrChange>
                </w:rPr>
                <w:t>”</w:t>
              </w:r>
            </w:ins>
            <w:del w:id="1024" w:author="Admin" w:date="2024-02-29T14:03:00Z" w16du:dateUtc="2024-02-29T07:03:00Z">
              <w:r w:rsidR="005B2EA4" w:rsidRPr="00652FFD" w:rsidDel="00F906DB">
                <w:rPr>
                  <w:i/>
                  <w:sz w:val="26"/>
                  <w:szCs w:val="26"/>
                </w:rPr>
                <w:delText>1. Hợp tác và tôn trọng đồng nghiệp trong khám bệnh, chữa bệnh.</w:delText>
              </w:r>
            </w:del>
          </w:p>
          <w:p w14:paraId="710E7DDD" w14:textId="104FB98D" w:rsidR="005B2EA4" w:rsidRPr="00652FFD" w:rsidRDefault="005B2EA4" w:rsidP="004271C0">
            <w:pPr>
              <w:pStyle w:val="NormalWeb"/>
              <w:spacing w:before="0" w:after="0" w:line="269" w:lineRule="auto"/>
              <w:jc w:val="both"/>
              <w:textAlignment w:val="baseline"/>
              <w:rPr>
                <w:i/>
                <w:sz w:val="26"/>
                <w:szCs w:val="26"/>
              </w:rPr>
              <w:pPrChange w:id="1025" w:author="Admin" w:date="2024-02-29T14:19:00Z" w16du:dateUtc="2024-02-29T07:19:00Z">
                <w:pPr>
                  <w:spacing w:line="269" w:lineRule="auto"/>
                  <w:jc w:val="both"/>
                </w:pPr>
              </w:pPrChange>
            </w:pPr>
            <w:del w:id="1026" w:author="Admin" w:date="2024-02-29T14:03:00Z" w16du:dateUtc="2024-02-29T07:03:00Z">
              <w:r w:rsidRPr="00652FFD" w:rsidDel="00F906DB">
                <w:rPr>
                  <w:i/>
                  <w:sz w:val="26"/>
                  <w:szCs w:val="26"/>
                </w:rPr>
                <w:delText>2. Bảo vệ danh dự, uy tín của đồng nghiệp.”</w:delText>
              </w:r>
            </w:del>
          </w:p>
        </w:tc>
      </w:tr>
      <w:tr w:rsidR="005B2EA4" w:rsidRPr="00652FFD" w14:paraId="3EAB47C1" w14:textId="77777777" w:rsidTr="0048774C">
        <w:tc>
          <w:tcPr>
            <w:tcW w:w="2126" w:type="dxa"/>
            <w:vMerge/>
            <w:shd w:val="clear" w:color="auto" w:fill="auto"/>
            <w:tcPrChange w:id="1027" w:author="Admin" w:date="2024-02-29T14:37:00Z" w16du:dateUtc="2024-02-29T07:37:00Z">
              <w:tcPr>
                <w:tcW w:w="2126" w:type="dxa"/>
                <w:vMerge/>
                <w:shd w:val="clear" w:color="auto" w:fill="auto"/>
              </w:tcPr>
            </w:tcPrChange>
          </w:tcPr>
          <w:p w14:paraId="0A62B62A"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028" w:author="Admin" w:date="2024-02-29T14:37:00Z" w16du:dateUtc="2024-02-29T07:37:00Z">
              <w:tcPr>
                <w:tcW w:w="2269" w:type="dxa"/>
                <w:shd w:val="clear" w:color="auto" w:fill="auto"/>
              </w:tcPr>
            </w:tcPrChange>
          </w:tcPr>
          <w:p w14:paraId="07F32042" w14:textId="538E16A3" w:rsidR="005B2EA4" w:rsidRPr="00652FFD" w:rsidRDefault="005B2EA4" w:rsidP="00BF7A31">
            <w:pPr>
              <w:spacing w:line="269" w:lineRule="auto"/>
              <w:jc w:val="center"/>
              <w:rPr>
                <w:sz w:val="26"/>
                <w:szCs w:val="26"/>
              </w:rPr>
            </w:pPr>
            <w:r w:rsidRPr="00652FFD">
              <w:rPr>
                <w:bCs/>
                <w:sz w:val="26"/>
                <w:szCs w:val="26"/>
              </w:rPr>
              <w:t xml:space="preserve">Khoản 1 Điều </w:t>
            </w:r>
            <w:del w:id="1029" w:author="Admin" w:date="2024-02-29T14:05:00Z" w16du:dateUtc="2024-02-29T07:05:00Z">
              <w:r w:rsidRPr="00652FFD" w:rsidDel="00F906DB">
                <w:rPr>
                  <w:bCs/>
                  <w:sz w:val="26"/>
                  <w:szCs w:val="26"/>
                </w:rPr>
                <w:delText>73</w:delText>
              </w:r>
            </w:del>
            <w:ins w:id="1030" w:author="Admin" w:date="2024-02-29T14:05:00Z" w16du:dateUtc="2024-02-29T07:05:00Z">
              <w:r w:rsidR="00F906DB">
                <w:rPr>
                  <w:bCs/>
                  <w:sz w:val="26"/>
                  <w:szCs w:val="26"/>
                </w:rPr>
                <w:t>100</w:t>
              </w:r>
            </w:ins>
          </w:p>
          <w:p w14:paraId="152943E5" w14:textId="77777777" w:rsidR="005B2EA4" w:rsidRPr="00652FFD" w:rsidRDefault="005B2EA4" w:rsidP="00BF7A31">
            <w:pPr>
              <w:spacing w:line="269" w:lineRule="auto"/>
              <w:jc w:val="center"/>
              <w:rPr>
                <w:bCs/>
                <w:sz w:val="26"/>
                <w:szCs w:val="26"/>
                <w:bdr w:val="none" w:sz="0" w:space="0" w:color="auto" w:frame="1"/>
              </w:rPr>
            </w:pPr>
          </w:p>
        </w:tc>
        <w:tc>
          <w:tcPr>
            <w:tcW w:w="10773" w:type="dxa"/>
            <w:shd w:val="clear" w:color="auto" w:fill="auto"/>
            <w:tcPrChange w:id="1031" w:author="Admin" w:date="2024-02-29T14:37:00Z" w16du:dateUtc="2024-02-29T07:37:00Z">
              <w:tcPr>
                <w:tcW w:w="11057" w:type="dxa"/>
                <w:shd w:val="clear" w:color="auto" w:fill="auto"/>
              </w:tcPr>
            </w:tcPrChange>
          </w:tcPr>
          <w:p w14:paraId="6F829010" w14:textId="77777777" w:rsidR="00165342" w:rsidRPr="004271C0" w:rsidRDefault="005B2EA4" w:rsidP="004271C0">
            <w:pPr>
              <w:pStyle w:val="NormalWeb"/>
              <w:spacing w:before="0" w:beforeAutospacing="0" w:after="0" w:afterAutospacing="0" w:line="269" w:lineRule="auto"/>
              <w:jc w:val="both"/>
              <w:textAlignment w:val="baseline"/>
              <w:rPr>
                <w:ins w:id="1032" w:author="Admin" w:date="2024-02-29T14:05:00Z" w16du:dateUtc="2024-02-29T07:05:00Z"/>
                <w:i/>
                <w:sz w:val="26"/>
                <w:szCs w:val="26"/>
                <w:rPrChange w:id="1033" w:author="Admin" w:date="2024-02-29T14:19:00Z" w16du:dateUtc="2024-02-29T07:19:00Z">
                  <w:rPr>
                    <w:ins w:id="1034" w:author="Admin" w:date="2024-02-29T14:05:00Z" w16du:dateUtc="2024-02-29T07:05:00Z"/>
                    <w:rFonts w:ascii="Arial" w:hAnsi="Arial" w:cs="Arial"/>
                    <w:color w:val="000000"/>
                    <w:sz w:val="18"/>
                    <w:szCs w:val="18"/>
                  </w:rPr>
                </w:rPrChange>
              </w:rPr>
              <w:pPrChange w:id="1035" w:author="Admin" w:date="2024-02-29T14:19:00Z" w16du:dateUtc="2024-02-29T07:19:00Z">
                <w:pPr>
                  <w:pStyle w:val="NormalWeb"/>
                  <w:shd w:val="clear" w:color="auto" w:fill="FFFFFF"/>
                  <w:spacing w:before="0" w:beforeAutospacing="0" w:after="0" w:afterAutospacing="0" w:line="234" w:lineRule="atLeast"/>
                </w:pPr>
              </w:pPrChange>
            </w:pPr>
            <w:r w:rsidRPr="00652FFD">
              <w:rPr>
                <w:i/>
                <w:sz w:val="26"/>
                <w:szCs w:val="26"/>
              </w:rPr>
              <w:t>“</w:t>
            </w:r>
            <w:bookmarkStart w:id="1036" w:name="khoan_1_100"/>
            <w:ins w:id="1037" w:author="Admin" w:date="2024-02-29T14:05:00Z" w16du:dateUtc="2024-02-29T07:05:00Z">
              <w:r w:rsidR="00165342" w:rsidRPr="004271C0">
                <w:rPr>
                  <w:i/>
                  <w:sz w:val="26"/>
                  <w:szCs w:val="26"/>
                  <w:rPrChange w:id="1038" w:author="Admin" w:date="2024-02-29T14:19:00Z" w16du:dateUtc="2024-02-29T07:19:00Z">
                    <w:rPr>
                      <w:rFonts w:ascii="Arial" w:hAnsi="Arial" w:cs="Arial"/>
                      <w:color w:val="000000"/>
                      <w:sz w:val="18"/>
                      <w:szCs w:val="18"/>
                      <w:lang w:val="pt-BR"/>
                    </w:rPr>
                  </w:rPrChange>
                </w:rPr>
                <w:t>1. Người hành nghề có sai sót chuyên môn kỹ thuật khi được Hội đồng chuyên môn quy định tại</w:t>
              </w:r>
              <w:bookmarkEnd w:id="1036"/>
              <w:r w:rsidR="00165342" w:rsidRPr="004271C0">
                <w:rPr>
                  <w:i/>
                  <w:sz w:val="26"/>
                  <w:szCs w:val="26"/>
                  <w:rPrChange w:id="1039" w:author="Admin" w:date="2024-02-29T14:19:00Z" w16du:dateUtc="2024-02-29T07:19:00Z">
                    <w:rPr>
                      <w:rFonts w:ascii="Arial" w:hAnsi="Arial" w:cs="Arial"/>
                      <w:color w:val="000000"/>
                      <w:sz w:val="18"/>
                      <w:szCs w:val="18"/>
                      <w:lang w:val="pt-BR"/>
                    </w:rPr>
                  </w:rPrChange>
                </w:rPr>
                <w:t> </w:t>
              </w:r>
              <w:bookmarkStart w:id="1040" w:name="tc_72"/>
              <w:r w:rsidR="00165342" w:rsidRPr="004271C0">
                <w:rPr>
                  <w:i/>
                  <w:sz w:val="26"/>
                  <w:szCs w:val="26"/>
                  <w:rPrChange w:id="1041" w:author="Admin" w:date="2024-02-29T14:19:00Z" w16du:dateUtc="2024-02-29T07:19:00Z">
                    <w:rPr>
                      <w:rFonts w:ascii="Arial" w:hAnsi="Arial" w:cs="Arial"/>
                      <w:color w:val="0000FF"/>
                      <w:sz w:val="18"/>
                      <w:szCs w:val="18"/>
                      <w:lang w:val="pt-BR"/>
                    </w:rPr>
                  </w:rPrChange>
                </w:rPr>
                <w:t>Điều 101 của Luật này</w:t>
              </w:r>
              <w:bookmarkEnd w:id="1040"/>
              <w:r w:rsidR="00165342" w:rsidRPr="004271C0">
                <w:rPr>
                  <w:i/>
                  <w:sz w:val="26"/>
                  <w:szCs w:val="26"/>
                  <w:rPrChange w:id="1042" w:author="Admin" w:date="2024-02-29T14:19:00Z" w16du:dateUtc="2024-02-29T07:19:00Z">
                    <w:rPr>
                      <w:rFonts w:ascii="Arial" w:hAnsi="Arial" w:cs="Arial"/>
                      <w:color w:val="000000"/>
                      <w:sz w:val="18"/>
                      <w:szCs w:val="18"/>
                      <w:lang w:val="pt-BR"/>
                    </w:rPr>
                  </w:rPrChange>
                </w:rPr>
                <w:t> </w:t>
              </w:r>
              <w:bookmarkStart w:id="1043" w:name="khoan_1_100_name"/>
              <w:r w:rsidR="00165342" w:rsidRPr="004271C0">
                <w:rPr>
                  <w:i/>
                  <w:sz w:val="26"/>
                  <w:szCs w:val="26"/>
                  <w:rPrChange w:id="1044" w:author="Admin" w:date="2024-02-29T14:19:00Z" w16du:dateUtc="2024-02-29T07:19:00Z">
                    <w:rPr>
                      <w:rFonts w:ascii="Arial" w:hAnsi="Arial" w:cs="Arial"/>
                      <w:color w:val="000000"/>
                      <w:sz w:val="18"/>
                      <w:szCs w:val="18"/>
                      <w:lang w:val="pt-BR"/>
                    </w:rPr>
                  </w:rPrChange>
                </w:rPr>
                <w:t>xác định có ít nhất một trong các hành vi sau đây:</w:t>
              </w:r>
              <w:bookmarkEnd w:id="1043"/>
            </w:ins>
          </w:p>
          <w:p w14:paraId="7EDDB184" w14:textId="77777777" w:rsidR="00165342" w:rsidRPr="004271C0" w:rsidRDefault="00165342" w:rsidP="004271C0">
            <w:pPr>
              <w:pStyle w:val="NormalWeb"/>
              <w:spacing w:before="120" w:beforeAutospacing="0" w:after="120" w:afterAutospacing="0" w:line="269" w:lineRule="auto"/>
              <w:jc w:val="both"/>
              <w:textAlignment w:val="baseline"/>
              <w:rPr>
                <w:ins w:id="1045" w:author="Admin" w:date="2024-02-29T14:05:00Z" w16du:dateUtc="2024-02-29T07:05:00Z"/>
                <w:i/>
                <w:sz w:val="26"/>
                <w:szCs w:val="26"/>
                <w:rPrChange w:id="1046" w:author="Admin" w:date="2024-02-29T14:19:00Z" w16du:dateUtc="2024-02-29T07:19:00Z">
                  <w:rPr>
                    <w:ins w:id="1047" w:author="Admin" w:date="2024-02-29T14:05:00Z" w16du:dateUtc="2024-02-29T07:05:00Z"/>
                    <w:rFonts w:ascii="Arial" w:hAnsi="Arial" w:cs="Arial"/>
                    <w:color w:val="000000"/>
                    <w:sz w:val="18"/>
                    <w:szCs w:val="18"/>
                  </w:rPr>
                </w:rPrChange>
              </w:rPr>
              <w:pPrChange w:id="1048" w:author="Admin" w:date="2024-02-29T14:19:00Z" w16du:dateUtc="2024-02-29T07:19:00Z">
                <w:pPr>
                  <w:pStyle w:val="NormalWeb"/>
                  <w:shd w:val="clear" w:color="auto" w:fill="FFFFFF"/>
                  <w:spacing w:before="120" w:beforeAutospacing="0" w:after="120" w:afterAutospacing="0" w:line="234" w:lineRule="atLeast"/>
                </w:pPr>
              </w:pPrChange>
            </w:pPr>
            <w:ins w:id="1049" w:author="Admin" w:date="2024-02-29T14:05:00Z" w16du:dateUtc="2024-02-29T07:05:00Z">
              <w:r w:rsidRPr="004271C0">
                <w:rPr>
                  <w:i/>
                  <w:sz w:val="26"/>
                  <w:szCs w:val="26"/>
                  <w:rPrChange w:id="1050" w:author="Admin" w:date="2024-02-29T14:19:00Z" w16du:dateUtc="2024-02-29T07:19:00Z">
                    <w:rPr>
                      <w:rFonts w:ascii="Arial" w:hAnsi="Arial" w:cs="Arial"/>
                      <w:color w:val="000000"/>
                      <w:sz w:val="18"/>
                      <w:szCs w:val="18"/>
                      <w:lang w:val="pt-BR"/>
                    </w:rPr>
                  </w:rPrChange>
                </w:rPr>
                <w:t>a) Vi phạm trách nhiệm trong chăm sóc, điều trị người bệnh;</w:t>
              </w:r>
            </w:ins>
          </w:p>
          <w:p w14:paraId="6B1E5958" w14:textId="4F67FB4A" w:rsidR="005B2EA4" w:rsidRPr="00652FFD" w:rsidDel="00165342" w:rsidRDefault="00165342" w:rsidP="004271C0">
            <w:pPr>
              <w:pStyle w:val="NormalWeb"/>
              <w:spacing w:before="120" w:beforeAutospacing="0" w:after="120" w:afterAutospacing="0" w:line="269" w:lineRule="auto"/>
              <w:jc w:val="both"/>
              <w:textAlignment w:val="baseline"/>
              <w:rPr>
                <w:del w:id="1051" w:author="Admin" w:date="2024-02-29T14:05:00Z" w16du:dateUtc="2024-02-29T07:05:00Z"/>
                <w:i/>
                <w:sz w:val="26"/>
                <w:szCs w:val="26"/>
              </w:rPr>
              <w:pPrChange w:id="1052" w:author="Admin" w:date="2024-02-29T14:19:00Z" w16du:dateUtc="2024-02-29T07:19:00Z">
                <w:pPr>
                  <w:spacing w:line="269" w:lineRule="auto"/>
                  <w:jc w:val="both"/>
                </w:pPr>
              </w:pPrChange>
            </w:pPr>
            <w:ins w:id="1053" w:author="Admin" w:date="2024-02-29T14:05:00Z" w16du:dateUtc="2024-02-29T07:05:00Z">
              <w:r w:rsidRPr="004271C0">
                <w:rPr>
                  <w:i/>
                  <w:sz w:val="26"/>
                  <w:szCs w:val="26"/>
                  <w:rPrChange w:id="1054" w:author="Admin" w:date="2024-02-29T14:19:00Z" w16du:dateUtc="2024-02-29T07:19:00Z">
                    <w:rPr>
                      <w:rFonts w:ascii="Arial" w:hAnsi="Arial" w:cs="Arial"/>
                      <w:color w:val="000000"/>
                      <w:sz w:val="18"/>
                      <w:szCs w:val="18"/>
                      <w:lang w:val="pt-BR"/>
                    </w:rPr>
                  </w:rPrChange>
                </w:rPr>
                <w:t>b) Vi phạm các quy định về chuyên môn kỹ thuật.</w:t>
              </w:r>
            </w:ins>
            <w:del w:id="1055" w:author="Admin" w:date="2024-02-29T14:05:00Z" w16du:dateUtc="2024-02-29T07:05:00Z">
              <w:r w:rsidR="005B2EA4" w:rsidRPr="00652FFD" w:rsidDel="00165342">
                <w:rPr>
                  <w:i/>
                  <w:sz w:val="26"/>
                  <w:szCs w:val="26"/>
                </w:rPr>
                <w:delText>1. Người hành nghề có sai sót chuyên môn kỹ thuật khi được hội đồng chuyên môn quy định tại Điều 74 và Điều 75 của Luật này xác định đã có một trong các hành vi sau đây:</w:delText>
              </w:r>
            </w:del>
          </w:p>
          <w:p w14:paraId="065664CE" w14:textId="6F67422C" w:rsidR="005B2EA4" w:rsidRPr="00652FFD" w:rsidDel="00165342" w:rsidRDefault="005B2EA4" w:rsidP="004271C0">
            <w:pPr>
              <w:pStyle w:val="NormalWeb"/>
              <w:spacing w:line="269" w:lineRule="auto"/>
              <w:jc w:val="both"/>
              <w:textAlignment w:val="baseline"/>
              <w:rPr>
                <w:del w:id="1056" w:author="Admin" w:date="2024-02-29T14:05:00Z" w16du:dateUtc="2024-02-29T07:05:00Z"/>
                <w:i/>
                <w:sz w:val="26"/>
                <w:szCs w:val="26"/>
              </w:rPr>
              <w:pPrChange w:id="1057" w:author="Admin" w:date="2024-02-29T14:19:00Z" w16du:dateUtc="2024-02-29T07:19:00Z">
                <w:pPr>
                  <w:spacing w:line="269" w:lineRule="auto"/>
                  <w:jc w:val="both"/>
                </w:pPr>
              </w:pPrChange>
            </w:pPr>
            <w:del w:id="1058" w:author="Admin" w:date="2024-02-29T14:05:00Z" w16du:dateUtc="2024-02-29T07:05:00Z">
              <w:r w:rsidRPr="00652FFD" w:rsidDel="00165342">
                <w:rPr>
                  <w:i/>
                  <w:sz w:val="26"/>
                  <w:szCs w:val="26"/>
                </w:rPr>
                <w:delText>a) Vi phạm trách nhiệm trong chăm sóc và điều trị người bệnh;</w:delText>
              </w:r>
            </w:del>
          </w:p>
          <w:p w14:paraId="3B65F29A" w14:textId="051C2D0A" w:rsidR="005B2EA4" w:rsidRPr="00652FFD" w:rsidDel="00165342" w:rsidRDefault="005B2EA4" w:rsidP="004271C0">
            <w:pPr>
              <w:pStyle w:val="NormalWeb"/>
              <w:spacing w:line="269" w:lineRule="auto"/>
              <w:jc w:val="both"/>
              <w:textAlignment w:val="baseline"/>
              <w:rPr>
                <w:del w:id="1059" w:author="Admin" w:date="2024-02-29T14:05:00Z" w16du:dateUtc="2024-02-29T07:05:00Z"/>
                <w:i/>
                <w:sz w:val="26"/>
                <w:szCs w:val="26"/>
              </w:rPr>
              <w:pPrChange w:id="1060" w:author="Admin" w:date="2024-02-29T14:19:00Z" w16du:dateUtc="2024-02-29T07:19:00Z">
                <w:pPr>
                  <w:spacing w:line="269" w:lineRule="auto"/>
                  <w:jc w:val="both"/>
                </w:pPr>
              </w:pPrChange>
            </w:pPr>
            <w:del w:id="1061" w:author="Admin" w:date="2024-02-29T14:05:00Z" w16du:dateUtc="2024-02-29T07:05:00Z">
              <w:r w:rsidRPr="00652FFD" w:rsidDel="00165342">
                <w:rPr>
                  <w:i/>
                  <w:sz w:val="26"/>
                  <w:szCs w:val="26"/>
                </w:rPr>
                <w:delText>b) Vi phạm các quy định chuyên môn kỹ thuật và đạo đức nghề nghiệp;</w:delText>
              </w:r>
            </w:del>
          </w:p>
          <w:p w14:paraId="5118C786" w14:textId="24F89540" w:rsidR="005B2EA4" w:rsidRPr="00652FFD" w:rsidRDefault="005B2EA4" w:rsidP="004271C0">
            <w:pPr>
              <w:pStyle w:val="NormalWeb"/>
              <w:spacing w:line="269" w:lineRule="auto"/>
              <w:jc w:val="both"/>
              <w:textAlignment w:val="baseline"/>
              <w:rPr>
                <w:i/>
                <w:sz w:val="26"/>
                <w:szCs w:val="26"/>
              </w:rPr>
              <w:pPrChange w:id="1062" w:author="Admin" w:date="2024-02-29T14:19:00Z" w16du:dateUtc="2024-02-29T07:19:00Z">
                <w:pPr>
                  <w:spacing w:line="269" w:lineRule="auto"/>
                  <w:jc w:val="both"/>
                </w:pPr>
              </w:pPrChange>
            </w:pPr>
            <w:del w:id="1063" w:author="Admin" w:date="2024-02-29T14:05:00Z" w16du:dateUtc="2024-02-29T07:05:00Z">
              <w:r w:rsidRPr="00652FFD" w:rsidDel="00165342">
                <w:rPr>
                  <w:i/>
                  <w:sz w:val="26"/>
                  <w:szCs w:val="26"/>
                </w:rPr>
                <w:delText>c) Xâm phạm quyền của người bệnh</w:delText>
              </w:r>
            </w:del>
            <w:r w:rsidRPr="00652FFD">
              <w:rPr>
                <w:i/>
                <w:sz w:val="26"/>
                <w:szCs w:val="26"/>
              </w:rPr>
              <w:t>...”</w:t>
            </w:r>
          </w:p>
        </w:tc>
      </w:tr>
      <w:tr w:rsidR="005B2EA4" w:rsidRPr="00652FFD" w14:paraId="4F19FC50" w14:textId="77777777" w:rsidTr="0048774C">
        <w:tc>
          <w:tcPr>
            <w:tcW w:w="2126" w:type="dxa"/>
            <w:vMerge w:val="restart"/>
            <w:shd w:val="clear" w:color="auto" w:fill="auto"/>
            <w:tcPrChange w:id="1064" w:author="Admin" w:date="2024-02-29T14:37:00Z" w16du:dateUtc="2024-02-29T07:37:00Z">
              <w:tcPr>
                <w:tcW w:w="2126" w:type="dxa"/>
                <w:vMerge w:val="restart"/>
                <w:shd w:val="clear" w:color="auto" w:fill="auto"/>
              </w:tcPr>
            </w:tcPrChange>
          </w:tcPr>
          <w:p w14:paraId="4BEC9C6A" w14:textId="0822AFC3" w:rsidR="005B2EA4" w:rsidRPr="005B2EA4" w:rsidRDefault="005B2EA4" w:rsidP="005B2EA4">
            <w:pPr>
              <w:spacing w:line="269" w:lineRule="auto"/>
              <w:jc w:val="center"/>
              <w:rPr>
                <w:b/>
                <w:sz w:val="26"/>
                <w:szCs w:val="26"/>
                <w:lang w:val="nl-NL"/>
              </w:rPr>
            </w:pPr>
            <w:r w:rsidRPr="005B2EA4">
              <w:rPr>
                <w:b/>
                <w:sz w:val="26"/>
                <w:szCs w:val="26"/>
                <w:lang w:val="nl-NL"/>
              </w:rPr>
              <w:t xml:space="preserve">27. Luật </w:t>
            </w:r>
            <w:del w:id="1065" w:author="Admin" w:date="2024-02-29T14:06:00Z" w16du:dateUtc="2024-02-29T07:06:00Z">
              <w:r w:rsidRPr="005B2EA4" w:rsidDel="00D443D8">
                <w:rPr>
                  <w:b/>
                  <w:sz w:val="26"/>
                  <w:szCs w:val="26"/>
                  <w:lang w:val="nl-NL"/>
                </w:rPr>
                <w:delText xml:space="preserve">Bảo vệ, chăm sóc và giáo dục </w:delText>
              </w:r>
            </w:del>
            <w:r w:rsidRPr="005B2EA4">
              <w:rPr>
                <w:b/>
                <w:sz w:val="26"/>
                <w:szCs w:val="26"/>
                <w:lang w:val="nl-NL"/>
              </w:rPr>
              <w:t xml:space="preserve">trẻ em năm </w:t>
            </w:r>
            <w:del w:id="1066" w:author="Admin" w:date="2024-02-29T14:07:00Z" w16du:dateUtc="2024-02-29T07:07:00Z">
              <w:r w:rsidRPr="005B2EA4" w:rsidDel="00D443D8">
                <w:rPr>
                  <w:b/>
                  <w:sz w:val="26"/>
                  <w:szCs w:val="26"/>
                  <w:lang w:val="nl-NL"/>
                </w:rPr>
                <w:delText>2004</w:delText>
              </w:r>
            </w:del>
            <w:ins w:id="1067" w:author="Admin" w:date="2024-02-29T14:07:00Z" w16du:dateUtc="2024-02-29T07:07:00Z">
              <w:r w:rsidR="00D443D8" w:rsidRPr="005B2EA4">
                <w:rPr>
                  <w:b/>
                  <w:sz w:val="26"/>
                  <w:szCs w:val="26"/>
                  <w:lang w:val="nl-NL"/>
                </w:rPr>
                <w:t>20</w:t>
              </w:r>
              <w:r w:rsidR="00D443D8">
                <w:rPr>
                  <w:b/>
                  <w:sz w:val="26"/>
                  <w:szCs w:val="26"/>
                  <w:lang w:val="nl-NL"/>
                </w:rPr>
                <w:t>16</w:t>
              </w:r>
            </w:ins>
          </w:p>
        </w:tc>
        <w:tc>
          <w:tcPr>
            <w:tcW w:w="2269" w:type="dxa"/>
            <w:shd w:val="clear" w:color="auto" w:fill="auto"/>
            <w:tcPrChange w:id="1068" w:author="Admin" w:date="2024-02-29T14:37:00Z" w16du:dateUtc="2024-02-29T07:37:00Z">
              <w:tcPr>
                <w:tcW w:w="2269" w:type="dxa"/>
                <w:shd w:val="clear" w:color="auto" w:fill="auto"/>
              </w:tcPr>
            </w:tcPrChange>
          </w:tcPr>
          <w:p w14:paraId="4F397E86" w14:textId="44ECCF50" w:rsidR="005B2EA4" w:rsidRPr="00652FFD" w:rsidRDefault="005B2EA4" w:rsidP="00BF7A31">
            <w:pPr>
              <w:pStyle w:val="NormalWeb"/>
              <w:spacing w:before="0" w:beforeAutospacing="0" w:after="0" w:afterAutospacing="0" w:line="269" w:lineRule="auto"/>
              <w:jc w:val="center"/>
              <w:textAlignment w:val="baseline"/>
              <w:rPr>
                <w:sz w:val="26"/>
                <w:szCs w:val="26"/>
              </w:rPr>
            </w:pPr>
            <w:r w:rsidRPr="00652FFD">
              <w:rPr>
                <w:bCs/>
                <w:sz w:val="26"/>
                <w:szCs w:val="26"/>
                <w:bdr w:val="none" w:sz="0" w:space="0" w:color="auto" w:frame="1"/>
              </w:rPr>
              <w:t>Điều </w:t>
            </w:r>
            <w:del w:id="1069" w:author="Admin" w:date="2024-02-29T14:09:00Z" w16du:dateUtc="2024-02-29T07:09:00Z">
              <w:r w:rsidRPr="00652FFD" w:rsidDel="00D443D8">
                <w:rPr>
                  <w:bCs/>
                  <w:sz w:val="26"/>
                  <w:szCs w:val="26"/>
                  <w:bdr w:val="none" w:sz="0" w:space="0" w:color="auto" w:frame="1"/>
                </w:rPr>
                <w:delText>7</w:delText>
              </w:r>
            </w:del>
            <w:ins w:id="1070" w:author="Admin" w:date="2024-02-29T14:09:00Z" w16du:dateUtc="2024-02-29T07:09:00Z">
              <w:r w:rsidR="00D443D8">
                <w:rPr>
                  <w:bCs/>
                  <w:sz w:val="26"/>
                  <w:szCs w:val="26"/>
                  <w:bdr w:val="none" w:sz="0" w:space="0" w:color="auto" w:frame="1"/>
                </w:rPr>
                <w:t>6</w:t>
              </w:r>
            </w:ins>
          </w:p>
          <w:p w14:paraId="6BB7C9B9" w14:textId="77777777" w:rsidR="005B2EA4" w:rsidRPr="00652FFD" w:rsidRDefault="005B2EA4" w:rsidP="00BF7A31">
            <w:pPr>
              <w:spacing w:line="269" w:lineRule="auto"/>
              <w:jc w:val="center"/>
              <w:rPr>
                <w:bCs/>
                <w:sz w:val="26"/>
                <w:szCs w:val="26"/>
              </w:rPr>
            </w:pPr>
          </w:p>
        </w:tc>
        <w:tc>
          <w:tcPr>
            <w:tcW w:w="10773" w:type="dxa"/>
            <w:shd w:val="clear" w:color="auto" w:fill="auto"/>
            <w:tcPrChange w:id="1071" w:author="Admin" w:date="2024-02-29T14:37:00Z" w16du:dateUtc="2024-02-29T07:37:00Z">
              <w:tcPr>
                <w:tcW w:w="11057" w:type="dxa"/>
                <w:shd w:val="clear" w:color="auto" w:fill="auto"/>
              </w:tcPr>
            </w:tcPrChange>
          </w:tcPr>
          <w:p w14:paraId="70464DF9" w14:textId="77777777" w:rsidR="00D443D8" w:rsidRPr="004271C0" w:rsidRDefault="005B2EA4" w:rsidP="004271C0">
            <w:pPr>
              <w:pStyle w:val="NormalWeb"/>
              <w:spacing w:before="0" w:beforeAutospacing="0" w:after="0" w:afterAutospacing="0" w:line="269" w:lineRule="auto"/>
              <w:jc w:val="both"/>
              <w:textAlignment w:val="baseline"/>
              <w:rPr>
                <w:ins w:id="1072" w:author="Admin" w:date="2024-02-29T14:09:00Z" w16du:dateUtc="2024-02-29T07:09:00Z"/>
                <w:i/>
                <w:sz w:val="26"/>
                <w:szCs w:val="26"/>
                <w:rPrChange w:id="1073" w:author="Admin" w:date="2024-02-29T14:19:00Z" w16du:dateUtc="2024-02-29T07:19:00Z">
                  <w:rPr>
                    <w:ins w:id="1074" w:author="Admin" w:date="2024-02-29T14:09:00Z" w16du:dateUtc="2024-02-29T07:09:00Z"/>
                    <w:rFonts w:ascii="Arial" w:hAnsi="Arial" w:cs="Arial"/>
                    <w:color w:val="000000"/>
                    <w:sz w:val="18"/>
                    <w:szCs w:val="18"/>
                  </w:rPr>
                </w:rPrChange>
              </w:rPr>
              <w:pPrChange w:id="1075" w:author="Admin" w:date="2024-02-29T14:19:00Z" w16du:dateUtc="2024-02-29T07:19:00Z">
                <w:pPr>
                  <w:pStyle w:val="NormalWeb"/>
                  <w:shd w:val="clear" w:color="auto" w:fill="FFFFFF"/>
                  <w:spacing w:before="0" w:beforeAutospacing="0" w:after="0" w:afterAutospacing="0" w:line="234" w:lineRule="atLeast"/>
                </w:pPr>
              </w:pPrChange>
            </w:pPr>
            <w:r w:rsidRPr="00652FFD">
              <w:rPr>
                <w:i/>
                <w:sz w:val="26"/>
                <w:szCs w:val="26"/>
              </w:rPr>
              <w:t>“</w:t>
            </w:r>
            <w:bookmarkStart w:id="1076" w:name="dieu_6"/>
            <w:ins w:id="1077" w:author="Admin" w:date="2024-02-29T14:09:00Z" w16du:dateUtc="2024-02-29T07:09:00Z">
              <w:r w:rsidR="00D443D8" w:rsidRPr="004271C0">
                <w:rPr>
                  <w:i/>
                  <w:sz w:val="26"/>
                  <w:szCs w:val="26"/>
                  <w:rPrChange w:id="1078" w:author="Admin" w:date="2024-02-29T14:19:00Z" w16du:dateUtc="2024-02-29T07:19:00Z">
                    <w:rPr>
                      <w:rFonts w:ascii="Arial" w:hAnsi="Arial" w:cs="Arial"/>
                      <w:b/>
                      <w:bCs/>
                      <w:color w:val="000000"/>
                      <w:sz w:val="18"/>
                      <w:szCs w:val="18"/>
                      <w:lang w:val="pt-BR"/>
                    </w:rPr>
                  </w:rPrChange>
                </w:rPr>
                <w:t>Các hành vi bị nghiêm cấm</w:t>
              </w:r>
              <w:bookmarkEnd w:id="1076"/>
            </w:ins>
          </w:p>
          <w:p w14:paraId="542A3700" w14:textId="77777777" w:rsidR="00D443D8" w:rsidRPr="004271C0" w:rsidRDefault="00D443D8" w:rsidP="004271C0">
            <w:pPr>
              <w:pStyle w:val="NormalWeb"/>
              <w:spacing w:before="120" w:beforeAutospacing="0" w:after="120" w:afterAutospacing="0" w:line="269" w:lineRule="auto"/>
              <w:jc w:val="both"/>
              <w:textAlignment w:val="baseline"/>
              <w:rPr>
                <w:ins w:id="1079" w:author="Admin" w:date="2024-02-29T14:09:00Z" w16du:dateUtc="2024-02-29T07:09:00Z"/>
                <w:i/>
                <w:sz w:val="26"/>
                <w:szCs w:val="26"/>
                <w:rPrChange w:id="1080" w:author="Admin" w:date="2024-02-29T14:19:00Z" w16du:dateUtc="2024-02-29T07:19:00Z">
                  <w:rPr>
                    <w:ins w:id="1081" w:author="Admin" w:date="2024-02-29T14:09:00Z" w16du:dateUtc="2024-02-29T07:09:00Z"/>
                    <w:rFonts w:ascii="Arial" w:hAnsi="Arial" w:cs="Arial"/>
                    <w:color w:val="000000"/>
                    <w:sz w:val="18"/>
                    <w:szCs w:val="18"/>
                  </w:rPr>
                </w:rPrChange>
              </w:rPr>
              <w:pPrChange w:id="1082" w:author="Admin" w:date="2024-02-29T14:19:00Z" w16du:dateUtc="2024-02-29T07:19:00Z">
                <w:pPr>
                  <w:pStyle w:val="NormalWeb"/>
                  <w:shd w:val="clear" w:color="auto" w:fill="FFFFFF"/>
                  <w:spacing w:before="120" w:beforeAutospacing="0" w:after="120" w:afterAutospacing="0" w:line="234" w:lineRule="atLeast"/>
                </w:pPr>
              </w:pPrChange>
            </w:pPr>
            <w:ins w:id="1083" w:author="Admin" w:date="2024-02-29T14:09:00Z" w16du:dateUtc="2024-02-29T07:09:00Z">
              <w:r w:rsidRPr="004271C0">
                <w:rPr>
                  <w:i/>
                  <w:sz w:val="26"/>
                  <w:szCs w:val="26"/>
                  <w:rPrChange w:id="1084" w:author="Admin" w:date="2024-02-29T14:19:00Z" w16du:dateUtc="2024-02-29T07:19:00Z">
                    <w:rPr>
                      <w:rFonts w:ascii="Arial" w:hAnsi="Arial" w:cs="Arial"/>
                      <w:color w:val="000000"/>
                      <w:sz w:val="18"/>
                      <w:szCs w:val="18"/>
                      <w:lang w:val="pt-BR"/>
                    </w:rPr>
                  </w:rPrChange>
                </w:rPr>
                <w:t>1. Tước đoạt quyền sống của trẻ em.</w:t>
              </w:r>
            </w:ins>
          </w:p>
          <w:p w14:paraId="728CEA6A" w14:textId="77777777" w:rsidR="00D443D8" w:rsidRPr="004271C0" w:rsidRDefault="00D443D8" w:rsidP="004271C0">
            <w:pPr>
              <w:pStyle w:val="NormalWeb"/>
              <w:spacing w:before="120" w:beforeAutospacing="0" w:after="120" w:afterAutospacing="0" w:line="269" w:lineRule="auto"/>
              <w:jc w:val="both"/>
              <w:textAlignment w:val="baseline"/>
              <w:rPr>
                <w:ins w:id="1085" w:author="Admin" w:date="2024-02-29T14:09:00Z" w16du:dateUtc="2024-02-29T07:09:00Z"/>
                <w:i/>
                <w:sz w:val="26"/>
                <w:szCs w:val="26"/>
                <w:rPrChange w:id="1086" w:author="Admin" w:date="2024-02-29T14:19:00Z" w16du:dateUtc="2024-02-29T07:19:00Z">
                  <w:rPr>
                    <w:ins w:id="1087" w:author="Admin" w:date="2024-02-29T14:09:00Z" w16du:dateUtc="2024-02-29T07:09:00Z"/>
                    <w:rFonts w:ascii="Arial" w:hAnsi="Arial" w:cs="Arial"/>
                    <w:color w:val="000000"/>
                    <w:sz w:val="18"/>
                    <w:szCs w:val="18"/>
                  </w:rPr>
                </w:rPrChange>
              </w:rPr>
              <w:pPrChange w:id="1088" w:author="Admin" w:date="2024-02-29T14:19:00Z" w16du:dateUtc="2024-02-29T07:19:00Z">
                <w:pPr>
                  <w:pStyle w:val="NormalWeb"/>
                  <w:shd w:val="clear" w:color="auto" w:fill="FFFFFF"/>
                  <w:spacing w:before="120" w:beforeAutospacing="0" w:after="120" w:afterAutospacing="0" w:line="234" w:lineRule="atLeast"/>
                </w:pPr>
              </w:pPrChange>
            </w:pPr>
            <w:ins w:id="1089" w:author="Admin" w:date="2024-02-29T14:09:00Z" w16du:dateUtc="2024-02-29T07:09:00Z">
              <w:r w:rsidRPr="004271C0">
                <w:rPr>
                  <w:i/>
                  <w:sz w:val="26"/>
                  <w:szCs w:val="26"/>
                  <w:rPrChange w:id="1090" w:author="Admin" w:date="2024-02-29T14:19:00Z" w16du:dateUtc="2024-02-29T07:19:00Z">
                    <w:rPr>
                      <w:rFonts w:ascii="Arial" w:hAnsi="Arial" w:cs="Arial"/>
                      <w:color w:val="000000"/>
                      <w:sz w:val="18"/>
                      <w:szCs w:val="18"/>
                      <w:lang w:val="pt-BR"/>
                    </w:rPr>
                  </w:rPrChange>
                </w:rPr>
                <w:lastRenderedPageBreak/>
                <w:t>2. Bỏ rơi, bỏ mặc, mua bán, bắt cóc, đánh tráo, chiếm đoạt trẻ em.</w:t>
              </w:r>
            </w:ins>
          </w:p>
          <w:p w14:paraId="2309E889" w14:textId="77777777" w:rsidR="00D443D8" w:rsidRPr="004271C0" w:rsidRDefault="00D443D8" w:rsidP="004271C0">
            <w:pPr>
              <w:pStyle w:val="NormalWeb"/>
              <w:spacing w:before="120" w:beforeAutospacing="0" w:after="120" w:afterAutospacing="0" w:line="269" w:lineRule="auto"/>
              <w:jc w:val="both"/>
              <w:textAlignment w:val="baseline"/>
              <w:rPr>
                <w:ins w:id="1091" w:author="Admin" w:date="2024-02-29T14:09:00Z" w16du:dateUtc="2024-02-29T07:09:00Z"/>
                <w:i/>
                <w:sz w:val="26"/>
                <w:szCs w:val="26"/>
                <w:rPrChange w:id="1092" w:author="Admin" w:date="2024-02-29T14:19:00Z" w16du:dateUtc="2024-02-29T07:19:00Z">
                  <w:rPr>
                    <w:ins w:id="1093" w:author="Admin" w:date="2024-02-29T14:09:00Z" w16du:dateUtc="2024-02-29T07:09:00Z"/>
                    <w:rFonts w:ascii="Arial" w:hAnsi="Arial" w:cs="Arial"/>
                    <w:color w:val="000000"/>
                    <w:sz w:val="18"/>
                    <w:szCs w:val="18"/>
                  </w:rPr>
                </w:rPrChange>
              </w:rPr>
              <w:pPrChange w:id="1094" w:author="Admin" w:date="2024-02-29T14:19:00Z" w16du:dateUtc="2024-02-29T07:19:00Z">
                <w:pPr>
                  <w:pStyle w:val="NormalWeb"/>
                  <w:shd w:val="clear" w:color="auto" w:fill="FFFFFF"/>
                  <w:spacing w:before="120" w:beforeAutospacing="0" w:after="120" w:afterAutospacing="0" w:line="234" w:lineRule="atLeast"/>
                </w:pPr>
              </w:pPrChange>
            </w:pPr>
            <w:ins w:id="1095" w:author="Admin" w:date="2024-02-29T14:09:00Z" w16du:dateUtc="2024-02-29T07:09:00Z">
              <w:r w:rsidRPr="004271C0">
                <w:rPr>
                  <w:i/>
                  <w:sz w:val="26"/>
                  <w:szCs w:val="26"/>
                  <w:rPrChange w:id="1096" w:author="Admin" w:date="2024-02-29T14:19:00Z" w16du:dateUtc="2024-02-29T07:19:00Z">
                    <w:rPr>
                      <w:rFonts w:ascii="Arial" w:hAnsi="Arial" w:cs="Arial"/>
                      <w:color w:val="000000"/>
                      <w:sz w:val="18"/>
                      <w:szCs w:val="18"/>
                      <w:lang w:val="pt-BR"/>
                    </w:rPr>
                  </w:rPrChange>
                </w:rPr>
                <w:t>3. Xâm hại tình dục, bạo lực, lạm dụng, bóc lột trẻ em.</w:t>
              </w:r>
            </w:ins>
          </w:p>
          <w:p w14:paraId="100B37D1" w14:textId="76BD5C62" w:rsidR="00D443D8" w:rsidRPr="004271C0" w:rsidRDefault="005B2EA4" w:rsidP="004271C0">
            <w:pPr>
              <w:pStyle w:val="NormalWeb"/>
              <w:spacing w:before="120" w:beforeAutospacing="0" w:after="120" w:afterAutospacing="0" w:line="269" w:lineRule="auto"/>
              <w:jc w:val="both"/>
              <w:textAlignment w:val="baseline"/>
              <w:rPr>
                <w:ins w:id="1097" w:author="Admin" w:date="2024-02-29T14:10:00Z" w16du:dateUtc="2024-02-29T07:10:00Z"/>
                <w:i/>
                <w:sz w:val="26"/>
                <w:szCs w:val="26"/>
                <w:rPrChange w:id="1098" w:author="Admin" w:date="2024-02-29T14:19:00Z" w16du:dateUtc="2024-02-29T07:19:00Z">
                  <w:rPr>
                    <w:ins w:id="1099" w:author="Admin" w:date="2024-02-29T14:10:00Z" w16du:dateUtc="2024-02-29T07:10:00Z"/>
                    <w:rFonts w:ascii="Arial" w:hAnsi="Arial" w:cs="Arial"/>
                    <w:color w:val="000000"/>
                    <w:sz w:val="18"/>
                    <w:szCs w:val="18"/>
                  </w:rPr>
                </w:rPrChange>
              </w:rPr>
              <w:pPrChange w:id="1100" w:author="Admin" w:date="2024-02-29T14:19:00Z" w16du:dateUtc="2024-02-29T07:19:00Z">
                <w:pPr>
                  <w:pStyle w:val="NormalWeb"/>
                  <w:shd w:val="clear" w:color="auto" w:fill="FFFFFF"/>
                  <w:spacing w:before="120" w:beforeAutospacing="0" w:after="120" w:afterAutospacing="0" w:line="234" w:lineRule="atLeast"/>
                </w:pPr>
              </w:pPrChange>
            </w:pPr>
            <w:del w:id="1101" w:author="Admin" w:date="2024-02-29T14:09:00Z" w16du:dateUtc="2024-02-29T07:09:00Z">
              <w:r w:rsidRPr="00652FFD" w:rsidDel="00D443D8">
                <w:rPr>
                  <w:i/>
                  <w:sz w:val="26"/>
                  <w:szCs w:val="26"/>
                </w:rPr>
                <w:delText>Nghiêm cấm các hành vi sau đây:</w:delText>
              </w:r>
            </w:del>
            <w:ins w:id="1102" w:author="Admin" w:date="2024-02-29T14:10:00Z" w16du:dateUtc="2024-02-29T07:10:00Z">
              <w:r w:rsidR="00D443D8" w:rsidRPr="004271C0">
                <w:rPr>
                  <w:i/>
                  <w:sz w:val="26"/>
                  <w:szCs w:val="26"/>
                  <w:rPrChange w:id="1103" w:author="Admin" w:date="2024-02-29T14:19:00Z" w16du:dateUtc="2024-02-29T07:19:00Z">
                    <w:rPr>
                      <w:rFonts w:ascii="Arial" w:hAnsi="Arial" w:cs="Arial"/>
                      <w:color w:val="000000"/>
                      <w:sz w:val="18"/>
                      <w:szCs w:val="18"/>
                      <w:lang w:val="pt-BR"/>
                    </w:rPr>
                  </w:rPrChange>
                </w:rPr>
                <w:t xml:space="preserve"> </w:t>
              </w:r>
              <w:r w:rsidR="00D443D8" w:rsidRPr="004271C0">
                <w:rPr>
                  <w:i/>
                  <w:sz w:val="26"/>
                  <w:szCs w:val="26"/>
                  <w:rPrChange w:id="1104" w:author="Admin" w:date="2024-02-29T14:19:00Z" w16du:dateUtc="2024-02-29T07:19:00Z">
                    <w:rPr>
                      <w:rFonts w:ascii="Arial" w:hAnsi="Arial" w:cs="Arial"/>
                      <w:color w:val="000000"/>
                      <w:sz w:val="18"/>
                      <w:szCs w:val="18"/>
                      <w:lang w:val="pt-BR"/>
                    </w:rPr>
                  </w:rPrChange>
                </w:rPr>
                <w:t>4. Tổ chức, hỗ trợ, xúi giục, ép buộc trẻ em tảo hôn.</w:t>
              </w:r>
            </w:ins>
          </w:p>
          <w:p w14:paraId="1968F40B" w14:textId="77777777" w:rsidR="00D443D8" w:rsidRPr="004271C0" w:rsidRDefault="00D443D8" w:rsidP="004271C0">
            <w:pPr>
              <w:pStyle w:val="NormalWeb"/>
              <w:spacing w:before="120" w:beforeAutospacing="0" w:after="120" w:afterAutospacing="0" w:line="269" w:lineRule="auto"/>
              <w:jc w:val="both"/>
              <w:textAlignment w:val="baseline"/>
              <w:rPr>
                <w:ins w:id="1105" w:author="Admin" w:date="2024-02-29T14:10:00Z" w16du:dateUtc="2024-02-29T07:10:00Z"/>
                <w:i/>
                <w:sz w:val="26"/>
                <w:szCs w:val="26"/>
                <w:rPrChange w:id="1106" w:author="Admin" w:date="2024-02-29T14:19:00Z" w16du:dateUtc="2024-02-29T07:19:00Z">
                  <w:rPr>
                    <w:ins w:id="1107" w:author="Admin" w:date="2024-02-29T14:10:00Z" w16du:dateUtc="2024-02-29T07:10:00Z"/>
                    <w:rFonts w:ascii="Arial" w:hAnsi="Arial" w:cs="Arial"/>
                    <w:color w:val="000000"/>
                    <w:sz w:val="18"/>
                    <w:szCs w:val="18"/>
                  </w:rPr>
                </w:rPrChange>
              </w:rPr>
              <w:pPrChange w:id="1108" w:author="Admin" w:date="2024-02-29T14:19:00Z" w16du:dateUtc="2024-02-29T07:19:00Z">
                <w:pPr>
                  <w:pStyle w:val="NormalWeb"/>
                  <w:shd w:val="clear" w:color="auto" w:fill="FFFFFF"/>
                  <w:spacing w:before="120" w:beforeAutospacing="0" w:after="120" w:afterAutospacing="0" w:line="234" w:lineRule="atLeast"/>
                </w:pPr>
              </w:pPrChange>
            </w:pPr>
            <w:ins w:id="1109" w:author="Admin" w:date="2024-02-29T14:10:00Z" w16du:dateUtc="2024-02-29T07:10:00Z">
              <w:r w:rsidRPr="004271C0">
                <w:rPr>
                  <w:i/>
                  <w:sz w:val="26"/>
                  <w:szCs w:val="26"/>
                  <w:rPrChange w:id="1110" w:author="Admin" w:date="2024-02-29T14:19:00Z" w16du:dateUtc="2024-02-29T07:19:00Z">
                    <w:rPr>
                      <w:rFonts w:ascii="Arial" w:hAnsi="Arial" w:cs="Arial"/>
                      <w:color w:val="000000"/>
                      <w:sz w:val="18"/>
                      <w:szCs w:val="18"/>
                      <w:lang w:val="pt-BR"/>
                    </w:rPr>
                  </w:rPrChange>
                </w:rPr>
                <w:t>5. Sử dụng, rủ rê, xúi giục, kích động, lợi dụng, lôi kéo, dụ dỗ, ép buộc trẻ em thực hiện hành vi vi phạm pháp luật, xúc phạm danh dự, nhân phẩm người khác.</w:t>
              </w:r>
            </w:ins>
          </w:p>
          <w:p w14:paraId="6A66F66D" w14:textId="77777777" w:rsidR="00D443D8" w:rsidRPr="004271C0" w:rsidRDefault="00D443D8" w:rsidP="004271C0">
            <w:pPr>
              <w:pStyle w:val="NormalWeb"/>
              <w:spacing w:before="120" w:beforeAutospacing="0" w:after="120" w:afterAutospacing="0" w:line="269" w:lineRule="auto"/>
              <w:jc w:val="both"/>
              <w:textAlignment w:val="baseline"/>
              <w:rPr>
                <w:ins w:id="1111" w:author="Admin" w:date="2024-02-29T14:10:00Z" w16du:dateUtc="2024-02-29T07:10:00Z"/>
                <w:i/>
                <w:sz w:val="26"/>
                <w:szCs w:val="26"/>
                <w:rPrChange w:id="1112" w:author="Admin" w:date="2024-02-29T14:19:00Z" w16du:dateUtc="2024-02-29T07:19:00Z">
                  <w:rPr>
                    <w:ins w:id="1113" w:author="Admin" w:date="2024-02-29T14:10:00Z" w16du:dateUtc="2024-02-29T07:10:00Z"/>
                    <w:rFonts w:ascii="Arial" w:hAnsi="Arial" w:cs="Arial"/>
                    <w:color w:val="000000"/>
                    <w:sz w:val="18"/>
                    <w:szCs w:val="18"/>
                  </w:rPr>
                </w:rPrChange>
              </w:rPr>
              <w:pPrChange w:id="1114" w:author="Admin" w:date="2024-02-29T14:19:00Z" w16du:dateUtc="2024-02-29T07:19:00Z">
                <w:pPr>
                  <w:pStyle w:val="NormalWeb"/>
                  <w:shd w:val="clear" w:color="auto" w:fill="FFFFFF"/>
                  <w:spacing w:before="120" w:beforeAutospacing="0" w:after="120" w:afterAutospacing="0" w:line="234" w:lineRule="atLeast"/>
                </w:pPr>
              </w:pPrChange>
            </w:pPr>
            <w:ins w:id="1115" w:author="Admin" w:date="2024-02-29T14:10:00Z" w16du:dateUtc="2024-02-29T07:10:00Z">
              <w:r w:rsidRPr="004271C0">
                <w:rPr>
                  <w:i/>
                  <w:sz w:val="26"/>
                  <w:szCs w:val="26"/>
                  <w:rPrChange w:id="1116" w:author="Admin" w:date="2024-02-29T14:19:00Z" w16du:dateUtc="2024-02-29T07:19:00Z">
                    <w:rPr>
                      <w:rFonts w:ascii="Arial" w:hAnsi="Arial" w:cs="Arial"/>
                      <w:color w:val="000000"/>
                      <w:sz w:val="18"/>
                      <w:szCs w:val="18"/>
                      <w:lang w:val="pt-BR"/>
                    </w:rPr>
                  </w:rPrChange>
                </w:rPr>
                <w:t>6</w:t>
              </w:r>
              <w:r w:rsidRPr="004271C0">
                <w:rPr>
                  <w:i/>
                  <w:sz w:val="26"/>
                  <w:szCs w:val="26"/>
                  <w:rPrChange w:id="1117" w:author="Admin" w:date="2024-02-29T14:19:00Z" w16du:dateUtc="2024-02-29T07:19:00Z">
                    <w:rPr>
                      <w:rFonts w:ascii="Arial" w:hAnsi="Arial" w:cs="Arial"/>
                      <w:color w:val="000000"/>
                      <w:sz w:val="18"/>
                      <w:szCs w:val="18"/>
                    </w:rPr>
                  </w:rPrChange>
                </w:rPr>
                <w:t>. </w:t>
              </w:r>
              <w:r w:rsidRPr="004271C0">
                <w:rPr>
                  <w:i/>
                  <w:sz w:val="26"/>
                  <w:szCs w:val="26"/>
                  <w:rPrChange w:id="1118" w:author="Admin" w:date="2024-02-29T14:19:00Z" w16du:dateUtc="2024-02-29T07:19:00Z">
                    <w:rPr>
                      <w:rFonts w:ascii="Arial" w:hAnsi="Arial" w:cs="Arial"/>
                      <w:color w:val="000000"/>
                      <w:sz w:val="18"/>
                      <w:szCs w:val="18"/>
                      <w:lang w:val="pt-BR"/>
                    </w:rPr>
                  </w:rPrChange>
                </w:rPr>
                <w:t>Cản trở trẻ em thực hiện quyền và bổn phận của mình.</w:t>
              </w:r>
            </w:ins>
          </w:p>
          <w:p w14:paraId="0B08A8CA" w14:textId="095676E2" w:rsidR="00D443D8" w:rsidRPr="004271C0" w:rsidRDefault="00D443D8" w:rsidP="004271C0">
            <w:pPr>
              <w:pStyle w:val="NormalWeb"/>
              <w:spacing w:before="120" w:beforeAutospacing="0" w:after="120" w:afterAutospacing="0" w:line="269" w:lineRule="auto"/>
              <w:jc w:val="both"/>
              <w:textAlignment w:val="baseline"/>
              <w:rPr>
                <w:ins w:id="1119" w:author="Admin" w:date="2024-02-29T14:10:00Z" w16du:dateUtc="2024-02-29T07:10:00Z"/>
                <w:i/>
                <w:sz w:val="26"/>
                <w:szCs w:val="26"/>
                <w:rPrChange w:id="1120" w:author="Admin" w:date="2024-02-29T14:19:00Z" w16du:dateUtc="2024-02-29T07:19:00Z">
                  <w:rPr>
                    <w:ins w:id="1121" w:author="Admin" w:date="2024-02-29T14:10:00Z" w16du:dateUtc="2024-02-29T07:10:00Z"/>
                    <w:rFonts w:ascii="Arial" w:hAnsi="Arial" w:cs="Arial"/>
                    <w:color w:val="000000"/>
                    <w:sz w:val="18"/>
                    <w:szCs w:val="18"/>
                  </w:rPr>
                </w:rPrChange>
              </w:rPr>
              <w:pPrChange w:id="1122" w:author="Admin" w:date="2024-02-29T14:19:00Z" w16du:dateUtc="2024-02-29T07:19:00Z">
                <w:pPr>
                  <w:pStyle w:val="NormalWeb"/>
                  <w:shd w:val="clear" w:color="auto" w:fill="FFFFFF"/>
                  <w:spacing w:before="120" w:beforeAutospacing="0" w:after="120" w:afterAutospacing="0" w:line="234" w:lineRule="atLeast"/>
                </w:pPr>
              </w:pPrChange>
            </w:pPr>
            <w:ins w:id="1123" w:author="Admin" w:date="2024-02-29T14:10:00Z" w16du:dateUtc="2024-02-29T07:10:00Z">
              <w:r w:rsidRPr="004271C0">
                <w:rPr>
                  <w:i/>
                  <w:sz w:val="26"/>
                  <w:szCs w:val="26"/>
                  <w:rPrChange w:id="1124" w:author="Admin" w:date="2024-02-29T14:19:00Z" w16du:dateUtc="2024-02-29T07:19:00Z">
                    <w:rPr>
                      <w:rFonts w:ascii="Arial" w:hAnsi="Arial" w:cs="Arial"/>
                      <w:color w:val="000000"/>
                      <w:sz w:val="18"/>
                      <w:szCs w:val="18"/>
                      <w:lang w:val="pt-BR"/>
                    </w:rPr>
                  </w:rPrChange>
                </w:rPr>
                <w:t>7. </w:t>
              </w:r>
              <w:r w:rsidRPr="004271C0">
                <w:rPr>
                  <w:i/>
                  <w:sz w:val="26"/>
                  <w:szCs w:val="26"/>
                  <w:rPrChange w:id="1125" w:author="Admin" w:date="2024-02-29T14:19:00Z" w16du:dateUtc="2024-02-29T07:19:00Z">
                    <w:rPr>
                      <w:rFonts w:ascii="Arial" w:hAnsi="Arial" w:cs="Arial"/>
                      <w:color w:val="000000"/>
                      <w:sz w:val="18"/>
                      <w:szCs w:val="18"/>
                    </w:rPr>
                  </w:rPrChange>
                </w:rPr>
                <w:t>Không cung cấp hoặc che giấu, ngăn cản việc cung cấp thông tin về trẻ em bị xâm hại hoặc trẻ em có nguy cơ bị </w:t>
              </w:r>
              <w:r w:rsidRPr="004271C0">
                <w:rPr>
                  <w:i/>
                  <w:sz w:val="26"/>
                  <w:szCs w:val="26"/>
                  <w:rPrChange w:id="1126" w:author="Admin" w:date="2024-02-29T14:19:00Z" w16du:dateUtc="2024-02-29T07:19:00Z">
                    <w:rPr>
                      <w:rFonts w:ascii="Arial" w:hAnsi="Arial" w:cs="Arial"/>
                      <w:color w:val="000000"/>
                      <w:sz w:val="18"/>
                      <w:szCs w:val="18"/>
                      <w:lang w:val="pt-BR"/>
                    </w:rPr>
                  </w:rPrChange>
                </w:rPr>
                <w:t>bóc lột, bị bạo lực </w:t>
              </w:r>
              <w:r w:rsidRPr="004271C0">
                <w:rPr>
                  <w:i/>
                  <w:sz w:val="26"/>
                  <w:szCs w:val="26"/>
                  <w:rPrChange w:id="1127" w:author="Admin" w:date="2024-02-29T14:19:00Z" w16du:dateUtc="2024-02-29T07:19:00Z">
                    <w:rPr>
                      <w:rFonts w:ascii="Arial" w:hAnsi="Arial" w:cs="Arial"/>
                      <w:color w:val="000000"/>
                      <w:sz w:val="18"/>
                      <w:szCs w:val="18"/>
                    </w:rPr>
                  </w:rPrChange>
                </w:rPr>
                <w:t>cho gia đình, cơ sở giáo dục, cơ quan, cá nhân có thẩm quyền</w:t>
              </w:r>
            </w:ins>
            <w:ins w:id="1128" w:author="Admin" w:date="2024-02-29T14:11:00Z" w16du:dateUtc="2024-02-29T07:11:00Z">
              <w:r w:rsidRPr="004271C0">
                <w:rPr>
                  <w:i/>
                  <w:sz w:val="26"/>
                  <w:szCs w:val="26"/>
                  <w:rPrChange w:id="1129" w:author="Admin" w:date="2024-02-29T14:19:00Z" w16du:dateUtc="2024-02-29T07:19:00Z">
                    <w:rPr>
                      <w:rFonts w:ascii="Arial" w:hAnsi="Arial" w:cs="Arial"/>
                      <w:color w:val="000000"/>
                      <w:sz w:val="18"/>
                      <w:szCs w:val="18"/>
                    </w:rPr>
                  </w:rPrChange>
                </w:rPr>
                <w:t>…</w:t>
              </w:r>
            </w:ins>
          </w:p>
          <w:p w14:paraId="6C8AE8D1" w14:textId="77777777" w:rsidR="00D443D8" w:rsidRPr="004271C0" w:rsidRDefault="00D443D8" w:rsidP="004271C0">
            <w:pPr>
              <w:pStyle w:val="NormalWeb"/>
              <w:spacing w:before="120" w:beforeAutospacing="0" w:after="120" w:afterAutospacing="0" w:line="269" w:lineRule="auto"/>
              <w:jc w:val="both"/>
              <w:textAlignment w:val="baseline"/>
              <w:rPr>
                <w:ins w:id="1130" w:author="Admin" w:date="2024-02-29T14:10:00Z" w16du:dateUtc="2024-02-29T07:10:00Z"/>
                <w:i/>
                <w:sz w:val="26"/>
                <w:szCs w:val="26"/>
                <w:rPrChange w:id="1131" w:author="Admin" w:date="2024-02-29T14:19:00Z" w16du:dateUtc="2024-02-29T07:19:00Z">
                  <w:rPr>
                    <w:ins w:id="1132" w:author="Admin" w:date="2024-02-29T14:10:00Z" w16du:dateUtc="2024-02-29T07:10:00Z"/>
                    <w:rFonts w:ascii="Arial" w:hAnsi="Arial" w:cs="Arial"/>
                    <w:color w:val="000000"/>
                    <w:sz w:val="18"/>
                    <w:szCs w:val="18"/>
                  </w:rPr>
                </w:rPrChange>
              </w:rPr>
              <w:pPrChange w:id="1133" w:author="Admin" w:date="2024-02-29T14:19:00Z" w16du:dateUtc="2024-02-29T07:19:00Z">
                <w:pPr>
                  <w:pStyle w:val="NormalWeb"/>
                  <w:shd w:val="clear" w:color="auto" w:fill="FFFFFF"/>
                  <w:spacing w:before="120" w:beforeAutospacing="0" w:after="120" w:afterAutospacing="0" w:line="234" w:lineRule="atLeast"/>
                </w:pPr>
              </w:pPrChange>
            </w:pPr>
            <w:ins w:id="1134" w:author="Admin" w:date="2024-02-29T14:10:00Z" w16du:dateUtc="2024-02-29T07:10:00Z">
              <w:r w:rsidRPr="004271C0">
                <w:rPr>
                  <w:i/>
                  <w:sz w:val="26"/>
                  <w:szCs w:val="26"/>
                  <w:rPrChange w:id="1135" w:author="Admin" w:date="2024-02-29T14:19:00Z" w16du:dateUtc="2024-02-29T07:19:00Z">
                    <w:rPr>
                      <w:rFonts w:ascii="Arial" w:hAnsi="Arial" w:cs="Arial"/>
                      <w:color w:val="000000"/>
                      <w:sz w:val="18"/>
                      <w:szCs w:val="18"/>
                      <w:lang w:val="pt-BR"/>
                    </w:rPr>
                  </w:rPrChange>
                </w:rPr>
                <w:t>11. Công bố, tiết lộ thông tin về đời sống riêng tư, bí mật cá nhân của trẻ em mà không được sự đồng ý của trẻ em từ đủ 07 tuổi trở lên và của cha, mẹ, người giám hộ của trẻ em.</w:t>
              </w:r>
            </w:ins>
          </w:p>
          <w:p w14:paraId="04C29F65" w14:textId="77443ECA" w:rsidR="005B2EA4" w:rsidRPr="00652FFD" w:rsidDel="00D443D8" w:rsidRDefault="00D443D8" w:rsidP="004271C0">
            <w:pPr>
              <w:pStyle w:val="NormalWeb"/>
              <w:spacing w:before="120" w:beforeAutospacing="0" w:after="120" w:afterAutospacing="0" w:line="269" w:lineRule="auto"/>
              <w:jc w:val="both"/>
              <w:textAlignment w:val="baseline"/>
              <w:rPr>
                <w:del w:id="1136" w:author="Admin" w:date="2024-02-29T14:11:00Z" w16du:dateUtc="2024-02-29T07:11:00Z"/>
                <w:i/>
                <w:sz w:val="26"/>
                <w:szCs w:val="26"/>
              </w:rPr>
              <w:pPrChange w:id="1137" w:author="Admin" w:date="2024-02-29T14:19:00Z" w16du:dateUtc="2024-02-29T07:19:00Z">
                <w:pPr>
                  <w:pStyle w:val="NormalWeb"/>
                  <w:spacing w:before="0" w:beforeAutospacing="0" w:after="0" w:afterAutospacing="0" w:line="269" w:lineRule="auto"/>
                  <w:jc w:val="both"/>
                  <w:textAlignment w:val="baseline"/>
                </w:pPr>
              </w:pPrChange>
            </w:pPr>
            <w:ins w:id="1138" w:author="Admin" w:date="2024-02-29T14:10:00Z" w16du:dateUtc="2024-02-29T07:10:00Z">
              <w:r w:rsidRPr="004271C0">
                <w:rPr>
                  <w:i/>
                  <w:sz w:val="26"/>
                  <w:szCs w:val="26"/>
                  <w:rPrChange w:id="1139" w:author="Admin" w:date="2024-02-29T14:19:00Z" w16du:dateUtc="2024-02-29T07:19:00Z">
                    <w:rPr>
                      <w:rFonts w:ascii="Arial" w:hAnsi="Arial" w:cs="Arial"/>
                      <w:color w:val="000000"/>
                      <w:sz w:val="18"/>
                      <w:szCs w:val="18"/>
                      <w:lang w:val="pt-BR"/>
                    </w:rPr>
                  </w:rPrChange>
                </w:rPr>
                <w:t>12. Lợi dụng việc nhận chăm sóc thay thế trẻ em để xâm hại trẻ em; lợi dụng chế độ, chính sách của Nhà nước và sự hỗ trợ, giúp đỡ của tổ chức, cá nhân </w:t>
              </w:r>
              <w:r w:rsidRPr="004271C0">
                <w:rPr>
                  <w:i/>
                  <w:sz w:val="26"/>
                  <w:szCs w:val="26"/>
                  <w:rPrChange w:id="1140" w:author="Admin" w:date="2024-02-29T14:19:00Z" w16du:dateUtc="2024-02-29T07:19:00Z">
                    <w:rPr>
                      <w:rFonts w:ascii="Arial" w:hAnsi="Arial" w:cs="Arial"/>
                      <w:color w:val="000000"/>
                      <w:sz w:val="18"/>
                      <w:szCs w:val="18"/>
                    </w:rPr>
                  </w:rPrChange>
                </w:rPr>
                <w:t>dành </w:t>
              </w:r>
              <w:r w:rsidRPr="004271C0">
                <w:rPr>
                  <w:i/>
                  <w:sz w:val="26"/>
                  <w:szCs w:val="26"/>
                  <w:rPrChange w:id="1141" w:author="Admin" w:date="2024-02-29T14:19:00Z" w16du:dateUtc="2024-02-29T07:19:00Z">
                    <w:rPr>
                      <w:rFonts w:ascii="Arial" w:hAnsi="Arial" w:cs="Arial"/>
                      <w:color w:val="000000"/>
                      <w:sz w:val="18"/>
                      <w:szCs w:val="18"/>
                      <w:lang w:val="pt-BR"/>
                    </w:rPr>
                  </w:rPrChange>
                </w:rPr>
                <w:t>cho trẻ em để trục lợi</w:t>
              </w:r>
            </w:ins>
            <w:ins w:id="1142" w:author="Admin" w:date="2024-02-29T14:11:00Z" w16du:dateUtc="2024-02-29T07:11:00Z">
              <w:r w:rsidRPr="004271C0">
                <w:rPr>
                  <w:i/>
                  <w:sz w:val="26"/>
                  <w:szCs w:val="26"/>
                  <w:rPrChange w:id="1143" w:author="Admin" w:date="2024-02-29T14:19:00Z" w16du:dateUtc="2024-02-29T07:19:00Z">
                    <w:rPr>
                      <w:rFonts w:ascii="Arial" w:hAnsi="Arial" w:cs="Arial"/>
                      <w:color w:val="000000"/>
                      <w:sz w:val="18"/>
                      <w:szCs w:val="18"/>
                      <w:lang w:val="pt-BR"/>
                    </w:rPr>
                  </w:rPrChange>
                </w:rPr>
                <w:t>….</w:t>
              </w:r>
            </w:ins>
          </w:p>
          <w:p w14:paraId="3969896F" w14:textId="71CF953B" w:rsidR="005B2EA4" w:rsidRPr="00652FFD" w:rsidDel="00D443D8" w:rsidRDefault="005B2EA4" w:rsidP="004271C0">
            <w:pPr>
              <w:pStyle w:val="NormalWeb"/>
              <w:spacing w:before="0" w:beforeAutospacing="0" w:after="0" w:afterAutospacing="0" w:line="269" w:lineRule="auto"/>
              <w:jc w:val="both"/>
              <w:textAlignment w:val="baseline"/>
              <w:rPr>
                <w:del w:id="1144" w:author="Admin" w:date="2024-02-29T14:11:00Z" w16du:dateUtc="2024-02-29T07:11:00Z"/>
                <w:i/>
                <w:sz w:val="26"/>
                <w:szCs w:val="26"/>
              </w:rPr>
              <w:pPrChange w:id="1145" w:author="Admin" w:date="2024-02-29T14:19:00Z" w16du:dateUtc="2024-02-29T07:19:00Z">
                <w:pPr>
                  <w:pStyle w:val="NormalWeb"/>
                  <w:spacing w:before="0" w:beforeAutospacing="0" w:after="0" w:afterAutospacing="0" w:line="269" w:lineRule="auto"/>
                  <w:jc w:val="both"/>
                  <w:textAlignment w:val="baseline"/>
                </w:pPr>
              </w:pPrChange>
            </w:pPr>
            <w:del w:id="1146" w:author="Admin" w:date="2024-02-29T14:11:00Z" w16du:dateUtc="2024-02-29T07:11:00Z">
              <w:r w:rsidRPr="00652FFD" w:rsidDel="00D443D8">
                <w:rPr>
                  <w:i/>
                  <w:sz w:val="26"/>
                  <w:szCs w:val="26"/>
                </w:rPr>
                <w:delText>...6. Hành hạ, ngược đãi, làm nhục, chiếm đoạt, bắt cóc, mua bán, đánh tráo trẻ em; lợi dụng trẻ em vì mục đích trục lợi; xúi giục trẻ em thù ghét cha mẹ, người giám hộ hoặc xâm phạm tính mạng, thân thể, nhân phẩm, danh dự của người khác;</w:delText>
              </w:r>
            </w:del>
          </w:p>
          <w:p w14:paraId="20CA3374" w14:textId="78BECE2A" w:rsidR="005B2EA4" w:rsidRPr="00652FFD" w:rsidDel="00D443D8" w:rsidRDefault="005B2EA4" w:rsidP="004271C0">
            <w:pPr>
              <w:pStyle w:val="NormalWeb"/>
              <w:spacing w:before="0" w:beforeAutospacing="0" w:after="0" w:afterAutospacing="0" w:line="269" w:lineRule="auto"/>
              <w:jc w:val="both"/>
              <w:textAlignment w:val="baseline"/>
              <w:rPr>
                <w:del w:id="1147" w:author="Admin" w:date="2024-02-29T14:11:00Z" w16du:dateUtc="2024-02-29T07:11:00Z"/>
                <w:i/>
                <w:sz w:val="26"/>
                <w:szCs w:val="26"/>
              </w:rPr>
              <w:pPrChange w:id="1148" w:author="Admin" w:date="2024-02-29T14:19:00Z" w16du:dateUtc="2024-02-29T07:19:00Z">
                <w:pPr>
                  <w:pStyle w:val="NormalWeb"/>
                  <w:spacing w:before="0" w:beforeAutospacing="0" w:after="0" w:afterAutospacing="0" w:line="269" w:lineRule="auto"/>
                  <w:jc w:val="both"/>
                  <w:textAlignment w:val="baseline"/>
                </w:pPr>
              </w:pPrChange>
            </w:pPr>
            <w:del w:id="1149" w:author="Admin" w:date="2024-02-29T14:11:00Z" w16du:dateUtc="2024-02-29T07:11:00Z">
              <w:r w:rsidRPr="00652FFD" w:rsidDel="00D443D8">
                <w:rPr>
                  <w:i/>
                  <w:sz w:val="26"/>
                  <w:szCs w:val="26"/>
                </w:rPr>
                <w:delText>7. Lạm dụng lao động trẻ em, sử dụng trẻ em làm công việc nặng nhọc, nguy hiểm hoặc tiếp xúc với chất độc hại, làm những công việc khác trái với quy định của pháp luật về lao động;</w:delText>
              </w:r>
            </w:del>
          </w:p>
          <w:p w14:paraId="0824B19A" w14:textId="2B62269D" w:rsidR="005B2EA4" w:rsidRPr="00652FFD" w:rsidDel="00D443D8" w:rsidRDefault="005B2EA4" w:rsidP="004271C0">
            <w:pPr>
              <w:pStyle w:val="NormalWeb"/>
              <w:spacing w:before="0" w:beforeAutospacing="0" w:after="0" w:afterAutospacing="0" w:line="269" w:lineRule="auto"/>
              <w:jc w:val="both"/>
              <w:textAlignment w:val="baseline"/>
              <w:rPr>
                <w:del w:id="1150" w:author="Admin" w:date="2024-02-29T14:11:00Z" w16du:dateUtc="2024-02-29T07:11:00Z"/>
                <w:i/>
                <w:sz w:val="26"/>
                <w:szCs w:val="26"/>
              </w:rPr>
              <w:pPrChange w:id="1151" w:author="Admin" w:date="2024-02-29T14:19:00Z" w16du:dateUtc="2024-02-29T07:19:00Z">
                <w:pPr>
                  <w:pStyle w:val="NormalWeb"/>
                  <w:spacing w:before="0" w:beforeAutospacing="0" w:after="0" w:afterAutospacing="0" w:line="269" w:lineRule="auto"/>
                  <w:jc w:val="both"/>
                  <w:textAlignment w:val="baseline"/>
                </w:pPr>
              </w:pPrChange>
            </w:pPr>
            <w:del w:id="1152" w:author="Admin" w:date="2024-02-29T14:11:00Z" w16du:dateUtc="2024-02-29T07:11:00Z">
              <w:r w:rsidRPr="00652FFD" w:rsidDel="00D443D8">
                <w:rPr>
                  <w:i/>
                  <w:sz w:val="26"/>
                  <w:szCs w:val="26"/>
                </w:rPr>
                <w:delText>8. Cản trở việc học tập của trẻ em;</w:delText>
              </w:r>
            </w:del>
          </w:p>
          <w:p w14:paraId="02BE06DD" w14:textId="6F7025CE" w:rsidR="005B2EA4" w:rsidRPr="00652FFD" w:rsidRDefault="005B2EA4" w:rsidP="004271C0">
            <w:pPr>
              <w:pStyle w:val="NormalWeb"/>
              <w:spacing w:before="0" w:beforeAutospacing="0" w:after="0" w:afterAutospacing="0" w:line="269" w:lineRule="auto"/>
              <w:jc w:val="both"/>
              <w:textAlignment w:val="baseline"/>
              <w:rPr>
                <w:i/>
                <w:sz w:val="26"/>
                <w:szCs w:val="26"/>
              </w:rPr>
            </w:pPr>
            <w:del w:id="1153" w:author="Admin" w:date="2024-02-29T14:11:00Z" w16du:dateUtc="2024-02-29T07:11:00Z">
              <w:r w:rsidRPr="00652FFD" w:rsidDel="00D443D8">
                <w:rPr>
                  <w:i/>
                  <w:sz w:val="26"/>
                  <w:szCs w:val="26"/>
                </w:rPr>
                <w:delText>9. Áp dụng biện pháp có tính chất xúc phạm, hạ thấp danh dự, nhân phẩm hoặc dùng nhục hình đối với trẻ em vi phạm pháp luật;...”</w:delText>
              </w:r>
            </w:del>
          </w:p>
        </w:tc>
      </w:tr>
      <w:tr w:rsidR="005B2EA4" w:rsidRPr="00652FFD" w14:paraId="59DFDB6E" w14:textId="77777777" w:rsidTr="0048774C">
        <w:tc>
          <w:tcPr>
            <w:tcW w:w="2126" w:type="dxa"/>
            <w:vMerge/>
            <w:shd w:val="clear" w:color="auto" w:fill="auto"/>
            <w:tcPrChange w:id="1154" w:author="Admin" w:date="2024-02-29T14:37:00Z" w16du:dateUtc="2024-02-29T07:37:00Z">
              <w:tcPr>
                <w:tcW w:w="2126" w:type="dxa"/>
                <w:vMerge/>
                <w:shd w:val="clear" w:color="auto" w:fill="auto"/>
              </w:tcPr>
            </w:tcPrChange>
          </w:tcPr>
          <w:p w14:paraId="32F17377"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155" w:author="Admin" w:date="2024-02-29T14:37:00Z" w16du:dateUtc="2024-02-29T07:37:00Z">
              <w:tcPr>
                <w:tcW w:w="2269" w:type="dxa"/>
                <w:shd w:val="clear" w:color="auto" w:fill="auto"/>
              </w:tcPr>
            </w:tcPrChange>
          </w:tcPr>
          <w:p w14:paraId="73E76402" w14:textId="0710AE0C" w:rsidR="005B2EA4" w:rsidRPr="00652FFD" w:rsidRDefault="005B2EA4" w:rsidP="00B35853">
            <w:pPr>
              <w:pStyle w:val="NormalWeb"/>
              <w:spacing w:before="0" w:beforeAutospacing="0" w:after="0" w:afterAutospacing="0" w:line="269" w:lineRule="auto"/>
              <w:jc w:val="center"/>
              <w:textAlignment w:val="baseline"/>
              <w:rPr>
                <w:bCs/>
                <w:sz w:val="26"/>
                <w:szCs w:val="26"/>
              </w:rPr>
            </w:pPr>
            <w:r w:rsidRPr="00652FFD">
              <w:rPr>
                <w:bCs/>
                <w:sz w:val="26"/>
                <w:szCs w:val="26"/>
                <w:bdr w:val="none" w:sz="0" w:space="0" w:color="auto" w:frame="1"/>
                <w:shd w:val="clear" w:color="auto" w:fill="F9FAFC"/>
              </w:rPr>
              <w:t>Điều 1</w:t>
            </w:r>
            <w:ins w:id="1156" w:author="Admin" w:date="2024-02-29T14:14:00Z" w16du:dateUtc="2024-02-29T07:14:00Z">
              <w:r w:rsidR="00D443D8">
                <w:rPr>
                  <w:bCs/>
                  <w:sz w:val="26"/>
                  <w:szCs w:val="26"/>
                  <w:bdr w:val="none" w:sz="0" w:space="0" w:color="auto" w:frame="1"/>
                  <w:shd w:val="clear" w:color="auto" w:fill="F9FAFC"/>
                </w:rPr>
                <w:t>2</w:t>
              </w:r>
            </w:ins>
            <w:del w:id="1157" w:author="Admin" w:date="2024-02-29T14:14:00Z" w16du:dateUtc="2024-02-29T07:14:00Z">
              <w:r w:rsidRPr="00652FFD" w:rsidDel="00D443D8">
                <w:rPr>
                  <w:bCs/>
                  <w:sz w:val="26"/>
                  <w:szCs w:val="26"/>
                  <w:bdr w:val="none" w:sz="0" w:space="0" w:color="auto" w:frame="1"/>
                  <w:shd w:val="clear" w:color="auto" w:fill="F9FAFC"/>
                </w:rPr>
                <w:delText>4</w:delText>
              </w:r>
            </w:del>
          </w:p>
        </w:tc>
        <w:tc>
          <w:tcPr>
            <w:tcW w:w="10773" w:type="dxa"/>
            <w:shd w:val="clear" w:color="auto" w:fill="auto"/>
            <w:tcPrChange w:id="1158" w:author="Admin" w:date="2024-02-29T14:37:00Z" w16du:dateUtc="2024-02-29T07:37:00Z">
              <w:tcPr>
                <w:tcW w:w="11057" w:type="dxa"/>
                <w:shd w:val="clear" w:color="auto" w:fill="auto"/>
              </w:tcPr>
            </w:tcPrChange>
          </w:tcPr>
          <w:p w14:paraId="0EF4A162" w14:textId="55A53904" w:rsidR="005B2EA4" w:rsidRPr="00652FFD" w:rsidRDefault="005B2EA4" w:rsidP="004271C0">
            <w:pPr>
              <w:pStyle w:val="NormalWeb"/>
              <w:spacing w:before="0" w:beforeAutospacing="0" w:after="0" w:afterAutospacing="0" w:line="360" w:lineRule="auto"/>
              <w:jc w:val="both"/>
              <w:textAlignment w:val="baseline"/>
              <w:rPr>
                <w:i/>
                <w:sz w:val="26"/>
                <w:szCs w:val="26"/>
              </w:rPr>
              <w:pPrChange w:id="1159" w:author="Admin" w:date="2024-02-29T14:20:00Z" w16du:dateUtc="2024-02-29T07:20:00Z">
                <w:pPr>
                  <w:pStyle w:val="NormalWeb"/>
                  <w:spacing w:before="0" w:beforeAutospacing="0" w:after="0" w:afterAutospacing="0" w:line="269" w:lineRule="auto"/>
                  <w:jc w:val="both"/>
                  <w:textAlignment w:val="baseline"/>
                </w:pPr>
              </w:pPrChange>
            </w:pPr>
            <w:r w:rsidRPr="00652FFD">
              <w:rPr>
                <w:i/>
                <w:sz w:val="26"/>
                <w:szCs w:val="26"/>
              </w:rPr>
              <w:t>“</w:t>
            </w:r>
            <w:ins w:id="1160" w:author="Admin" w:date="2024-02-29T14:14:00Z" w16du:dateUtc="2024-02-29T07:14:00Z">
              <w:r w:rsidR="00D443D8" w:rsidRPr="004271C0">
                <w:rPr>
                  <w:i/>
                  <w:sz w:val="26"/>
                  <w:szCs w:val="26"/>
                  <w:rPrChange w:id="1161" w:author="Admin" w:date="2024-02-29T14:19:00Z" w16du:dateUtc="2024-02-29T07:19:00Z">
                    <w:rPr>
                      <w:rFonts w:ascii="Arial" w:hAnsi="Arial" w:cs="Arial"/>
                      <w:color w:val="000000"/>
                      <w:sz w:val="18"/>
                      <w:szCs w:val="18"/>
                      <w:shd w:val="clear" w:color="auto" w:fill="FFFFFF"/>
                    </w:rPr>
                  </w:rPrChange>
                </w:rPr>
                <w:t>Trẻ em có quyền được bảo vệ tính mạng, được bảo đảm tốt nhất các điều kiện sống và phát triển</w:t>
              </w:r>
            </w:ins>
            <w:del w:id="1162" w:author="Admin" w:date="2024-02-29T14:14:00Z" w16du:dateUtc="2024-02-29T07:14:00Z">
              <w:r w:rsidRPr="00652FFD" w:rsidDel="00D443D8">
                <w:rPr>
                  <w:i/>
                  <w:sz w:val="26"/>
                  <w:szCs w:val="26"/>
                </w:rPr>
                <w:delText>Trẻ em được gia đình, Nhà nước và xã hội tôn trọng, bảo vệ tính mạng, thân thể, nhân phẩm và danh dự</w:delText>
              </w:r>
            </w:del>
            <w:r w:rsidRPr="00652FFD">
              <w:rPr>
                <w:i/>
                <w:sz w:val="26"/>
                <w:szCs w:val="26"/>
              </w:rPr>
              <w:t>.”</w:t>
            </w:r>
          </w:p>
        </w:tc>
      </w:tr>
      <w:tr w:rsidR="005B2EA4" w:rsidRPr="00652FFD" w14:paraId="41474D36" w14:textId="77777777" w:rsidTr="0048774C">
        <w:tc>
          <w:tcPr>
            <w:tcW w:w="2126" w:type="dxa"/>
            <w:vMerge/>
            <w:shd w:val="clear" w:color="auto" w:fill="auto"/>
            <w:tcPrChange w:id="1163" w:author="Admin" w:date="2024-02-29T14:37:00Z" w16du:dateUtc="2024-02-29T07:37:00Z">
              <w:tcPr>
                <w:tcW w:w="2126" w:type="dxa"/>
                <w:vMerge/>
                <w:shd w:val="clear" w:color="auto" w:fill="auto"/>
              </w:tcPr>
            </w:tcPrChange>
          </w:tcPr>
          <w:p w14:paraId="7BF1F8F4"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164" w:author="Admin" w:date="2024-02-29T14:37:00Z" w16du:dateUtc="2024-02-29T07:37:00Z">
              <w:tcPr>
                <w:tcW w:w="2269" w:type="dxa"/>
                <w:shd w:val="clear" w:color="auto" w:fill="auto"/>
              </w:tcPr>
            </w:tcPrChange>
          </w:tcPr>
          <w:p w14:paraId="0CE89B5C" w14:textId="194CE5DF" w:rsidR="005B2EA4" w:rsidRPr="00652FFD" w:rsidRDefault="005B2EA4" w:rsidP="00B35853">
            <w:pPr>
              <w:pStyle w:val="NormalWeb"/>
              <w:spacing w:before="0" w:beforeAutospacing="0" w:after="0" w:afterAutospacing="0" w:line="269" w:lineRule="auto"/>
              <w:jc w:val="center"/>
              <w:textAlignment w:val="baseline"/>
              <w:rPr>
                <w:bCs/>
                <w:sz w:val="26"/>
                <w:szCs w:val="26"/>
              </w:rPr>
            </w:pPr>
            <w:r w:rsidRPr="00652FFD">
              <w:rPr>
                <w:bCs/>
                <w:sz w:val="26"/>
                <w:szCs w:val="26"/>
                <w:bdr w:val="none" w:sz="0" w:space="0" w:color="auto" w:frame="1"/>
                <w:shd w:val="clear" w:color="auto" w:fill="F9FAFC"/>
              </w:rPr>
              <w:t>Điều 1</w:t>
            </w:r>
            <w:ins w:id="1165" w:author="Admin" w:date="2024-02-29T14:15:00Z" w16du:dateUtc="2024-02-29T07:15:00Z">
              <w:r w:rsidR="00D443D8">
                <w:rPr>
                  <w:bCs/>
                  <w:sz w:val="26"/>
                  <w:szCs w:val="26"/>
                  <w:bdr w:val="none" w:sz="0" w:space="0" w:color="auto" w:frame="1"/>
                  <w:shd w:val="clear" w:color="auto" w:fill="F9FAFC"/>
                </w:rPr>
                <w:t>4</w:t>
              </w:r>
            </w:ins>
            <w:del w:id="1166" w:author="Admin" w:date="2024-02-29T14:15:00Z" w16du:dateUtc="2024-02-29T07:15:00Z">
              <w:r w:rsidRPr="00652FFD" w:rsidDel="00D443D8">
                <w:rPr>
                  <w:bCs/>
                  <w:sz w:val="26"/>
                  <w:szCs w:val="26"/>
                  <w:bdr w:val="none" w:sz="0" w:space="0" w:color="auto" w:frame="1"/>
                  <w:shd w:val="clear" w:color="auto" w:fill="F9FAFC"/>
                </w:rPr>
                <w:delText>5</w:delText>
              </w:r>
            </w:del>
          </w:p>
        </w:tc>
        <w:tc>
          <w:tcPr>
            <w:tcW w:w="10773" w:type="dxa"/>
            <w:shd w:val="clear" w:color="auto" w:fill="auto"/>
            <w:tcPrChange w:id="1167" w:author="Admin" w:date="2024-02-29T14:37:00Z" w16du:dateUtc="2024-02-29T07:37:00Z">
              <w:tcPr>
                <w:tcW w:w="11057" w:type="dxa"/>
                <w:shd w:val="clear" w:color="auto" w:fill="auto"/>
              </w:tcPr>
            </w:tcPrChange>
          </w:tcPr>
          <w:p w14:paraId="529CCF7E" w14:textId="690168D3" w:rsidR="005B2EA4" w:rsidRPr="00652FFD" w:rsidDel="00D443D8" w:rsidRDefault="005B2EA4" w:rsidP="00BF7A31">
            <w:pPr>
              <w:pStyle w:val="NormalWeb"/>
              <w:spacing w:before="0" w:beforeAutospacing="0" w:after="0" w:afterAutospacing="0" w:line="269" w:lineRule="auto"/>
              <w:jc w:val="both"/>
              <w:textAlignment w:val="baseline"/>
              <w:rPr>
                <w:del w:id="1168" w:author="Admin" w:date="2024-02-29T14:15:00Z" w16du:dateUtc="2024-02-29T07:15:00Z"/>
                <w:i/>
                <w:sz w:val="26"/>
                <w:szCs w:val="26"/>
              </w:rPr>
            </w:pPr>
            <w:r w:rsidRPr="00652FFD">
              <w:rPr>
                <w:i/>
                <w:sz w:val="26"/>
                <w:szCs w:val="26"/>
              </w:rPr>
              <w:t>“</w:t>
            </w:r>
            <w:ins w:id="1169" w:author="Admin" w:date="2024-02-29T14:15:00Z" w16du:dateUtc="2024-02-29T07:15:00Z">
              <w:r w:rsidR="00D443D8" w:rsidRPr="004271C0">
                <w:rPr>
                  <w:i/>
                  <w:sz w:val="26"/>
                  <w:szCs w:val="26"/>
                  <w:rPrChange w:id="1170" w:author="Admin" w:date="2024-02-29T14:19:00Z" w16du:dateUtc="2024-02-29T07:19:00Z">
                    <w:rPr>
                      <w:rFonts w:ascii="Arial" w:hAnsi="Arial" w:cs="Arial"/>
                      <w:color w:val="000000"/>
                      <w:sz w:val="18"/>
                      <w:szCs w:val="18"/>
                      <w:shd w:val="clear" w:color="auto" w:fill="FFFFFF"/>
                    </w:rPr>
                  </w:rPrChange>
                </w:rPr>
                <w:t>Trẻ em có quyền được chăm sóc tốt nhất về sức khỏe, được ưu tiên tiếp cận, sử dụng dịch vụ phòng bệnh và khám bệnh, chữa bệnh</w:t>
              </w:r>
            </w:ins>
            <w:del w:id="1171" w:author="Admin" w:date="2024-02-29T14:15:00Z" w16du:dateUtc="2024-02-29T07:15:00Z">
              <w:r w:rsidRPr="00652FFD" w:rsidDel="00D443D8">
                <w:rPr>
                  <w:i/>
                  <w:sz w:val="26"/>
                  <w:szCs w:val="26"/>
                </w:rPr>
                <w:delText>1. Trẻ em có quyền được chăm sóc, bảo vệ sức khoẻ.</w:delText>
              </w:r>
            </w:del>
          </w:p>
          <w:p w14:paraId="64D10204" w14:textId="68859DBE" w:rsidR="005B2EA4" w:rsidRPr="00652FFD" w:rsidRDefault="005B2EA4" w:rsidP="00BF7A31">
            <w:pPr>
              <w:pStyle w:val="NormalWeb"/>
              <w:spacing w:before="0" w:beforeAutospacing="0" w:after="0" w:afterAutospacing="0" w:line="269" w:lineRule="auto"/>
              <w:jc w:val="both"/>
              <w:textAlignment w:val="baseline"/>
              <w:rPr>
                <w:i/>
                <w:sz w:val="26"/>
                <w:szCs w:val="26"/>
              </w:rPr>
            </w:pPr>
            <w:del w:id="1172" w:author="Admin" w:date="2024-02-29T14:15:00Z" w16du:dateUtc="2024-02-29T07:15:00Z">
              <w:r w:rsidRPr="00652FFD" w:rsidDel="00D443D8">
                <w:rPr>
                  <w:i/>
                  <w:sz w:val="26"/>
                  <w:szCs w:val="26"/>
                </w:rPr>
                <w:delText>2. Trẻ em dưới sáu tuổi được chăm sóc sức khoẻ ban đầu, được khám bệnh, chữa bệnh không phải trả tiền tại các cơ sở y tế công lập</w:delText>
              </w:r>
            </w:del>
            <w:r w:rsidRPr="00652FFD">
              <w:rPr>
                <w:i/>
                <w:sz w:val="26"/>
                <w:szCs w:val="26"/>
              </w:rPr>
              <w:t>.”</w:t>
            </w:r>
          </w:p>
        </w:tc>
      </w:tr>
      <w:tr w:rsidR="005B2EA4" w:rsidRPr="00652FFD" w14:paraId="4C59FFFF" w14:textId="77777777" w:rsidTr="0048774C">
        <w:tc>
          <w:tcPr>
            <w:tcW w:w="2126" w:type="dxa"/>
            <w:shd w:val="clear" w:color="auto" w:fill="auto"/>
            <w:tcPrChange w:id="1173" w:author="Admin" w:date="2024-02-29T14:37:00Z" w16du:dateUtc="2024-02-29T07:37:00Z">
              <w:tcPr>
                <w:tcW w:w="2126" w:type="dxa"/>
                <w:shd w:val="clear" w:color="auto" w:fill="auto"/>
              </w:tcPr>
            </w:tcPrChange>
          </w:tcPr>
          <w:p w14:paraId="7D12265D" w14:textId="6B51132B" w:rsidR="005B2EA4" w:rsidRPr="005B2EA4" w:rsidRDefault="005B2EA4" w:rsidP="005B2EA4">
            <w:pPr>
              <w:spacing w:line="269" w:lineRule="auto"/>
              <w:jc w:val="center"/>
              <w:rPr>
                <w:b/>
                <w:sz w:val="26"/>
                <w:szCs w:val="26"/>
                <w:lang w:val="nl-NL"/>
              </w:rPr>
            </w:pPr>
            <w:r w:rsidRPr="005B2EA4">
              <w:rPr>
                <w:b/>
                <w:sz w:val="26"/>
                <w:szCs w:val="26"/>
                <w:lang w:val="nl-NL"/>
              </w:rPr>
              <w:t xml:space="preserve">28. Luật Giáo dục năm </w:t>
            </w:r>
            <w:del w:id="1174" w:author="Admin" w:date="2024-02-29T14:20:00Z" w16du:dateUtc="2024-02-29T07:20:00Z">
              <w:r w:rsidRPr="005B2EA4" w:rsidDel="000E7840">
                <w:rPr>
                  <w:b/>
                  <w:sz w:val="26"/>
                  <w:szCs w:val="26"/>
                  <w:lang w:val="nl-NL"/>
                </w:rPr>
                <w:delText>2005</w:delText>
              </w:r>
            </w:del>
            <w:ins w:id="1175" w:author="Admin" w:date="2024-02-29T14:20:00Z" w16du:dateUtc="2024-02-29T07:20:00Z">
              <w:r w:rsidR="000E7840" w:rsidRPr="005B2EA4">
                <w:rPr>
                  <w:b/>
                  <w:sz w:val="26"/>
                  <w:szCs w:val="26"/>
                  <w:lang w:val="nl-NL"/>
                </w:rPr>
                <w:t>20</w:t>
              </w:r>
              <w:r w:rsidR="000E7840">
                <w:rPr>
                  <w:b/>
                  <w:sz w:val="26"/>
                  <w:szCs w:val="26"/>
                  <w:lang w:val="nl-NL"/>
                </w:rPr>
                <w:t>1</w:t>
              </w:r>
            </w:ins>
            <w:ins w:id="1176" w:author="Admin" w:date="2024-02-29T14:21:00Z" w16du:dateUtc="2024-02-29T07:21:00Z">
              <w:r w:rsidR="000E7840">
                <w:rPr>
                  <w:b/>
                  <w:sz w:val="26"/>
                  <w:szCs w:val="26"/>
                  <w:lang w:val="nl-NL"/>
                </w:rPr>
                <w:t>9</w:t>
              </w:r>
            </w:ins>
          </w:p>
        </w:tc>
        <w:tc>
          <w:tcPr>
            <w:tcW w:w="2269" w:type="dxa"/>
            <w:shd w:val="clear" w:color="auto" w:fill="auto"/>
            <w:tcPrChange w:id="1177" w:author="Admin" w:date="2024-02-29T14:37:00Z" w16du:dateUtc="2024-02-29T07:37:00Z">
              <w:tcPr>
                <w:tcW w:w="2269" w:type="dxa"/>
                <w:shd w:val="clear" w:color="auto" w:fill="auto"/>
              </w:tcPr>
            </w:tcPrChange>
          </w:tcPr>
          <w:p w14:paraId="3C56CACD" w14:textId="5DEB2E65" w:rsidR="005B2EA4" w:rsidRPr="00652FFD" w:rsidRDefault="005B2EA4" w:rsidP="00B35853">
            <w:pPr>
              <w:pStyle w:val="NormalWeb"/>
              <w:spacing w:before="0" w:beforeAutospacing="0" w:after="0" w:afterAutospacing="0" w:line="269" w:lineRule="auto"/>
              <w:jc w:val="center"/>
              <w:textAlignment w:val="baseline"/>
              <w:rPr>
                <w:sz w:val="26"/>
                <w:szCs w:val="26"/>
              </w:rPr>
            </w:pPr>
            <w:r w:rsidRPr="00652FFD">
              <w:rPr>
                <w:bCs/>
                <w:sz w:val="26"/>
                <w:szCs w:val="26"/>
                <w:bdr w:val="none" w:sz="0" w:space="0" w:color="auto" w:frame="1"/>
              </w:rPr>
              <w:t>Khoản 1 Điều </w:t>
            </w:r>
            <w:del w:id="1178" w:author="Admin" w:date="2024-02-29T14:29:00Z" w16du:dateUtc="2024-02-29T07:29:00Z">
              <w:r w:rsidRPr="00652FFD" w:rsidDel="000E7840">
                <w:rPr>
                  <w:bCs/>
                  <w:sz w:val="26"/>
                  <w:szCs w:val="26"/>
                  <w:bdr w:val="none" w:sz="0" w:space="0" w:color="auto" w:frame="1"/>
                </w:rPr>
                <w:delText>75</w:delText>
              </w:r>
            </w:del>
            <w:ins w:id="1179" w:author="Admin" w:date="2024-02-29T14:29:00Z" w16du:dateUtc="2024-02-29T07:29:00Z">
              <w:r w:rsidR="000E7840">
                <w:rPr>
                  <w:bCs/>
                  <w:sz w:val="26"/>
                  <w:szCs w:val="26"/>
                  <w:bdr w:val="none" w:sz="0" w:space="0" w:color="auto" w:frame="1"/>
                </w:rPr>
                <w:t>22</w:t>
              </w:r>
            </w:ins>
          </w:p>
        </w:tc>
        <w:tc>
          <w:tcPr>
            <w:tcW w:w="10773" w:type="dxa"/>
            <w:shd w:val="clear" w:color="auto" w:fill="auto"/>
            <w:tcPrChange w:id="1180" w:author="Admin" w:date="2024-02-29T14:37:00Z" w16du:dateUtc="2024-02-29T07:37:00Z">
              <w:tcPr>
                <w:tcW w:w="11057" w:type="dxa"/>
                <w:shd w:val="clear" w:color="auto" w:fill="auto"/>
              </w:tcPr>
            </w:tcPrChange>
          </w:tcPr>
          <w:p w14:paraId="68AEEE9D" w14:textId="4AD7CD5A" w:rsidR="005B2EA4" w:rsidRPr="00652FFD" w:rsidDel="000E7840" w:rsidRDefault="005B2EA4" w:rsidP="000E7840">
            <w:pPr>
              <w:pStyle w:val="NormalWeb"/>
              <w:spacing w:before="0" w:beforeAutospacing="0" w:after="0" w:afterAutospacing="0" w:line="360" w:lineRule="auto"/>
              <w:jc w:val="both"/>
              <w:textAlignment w:val="baseline"/>
              <w:rPr>
                <w:del w:id="1181" w:author="Admin" w:date="2024-02-29T14:29:00Z" w16du:dateUtc="2024-02-29T07:29:00Z"/>
                <w:i/>
                <w:sz w:val="26"/>
                <w:szCs w:val="26"/>
              </w:rPr>
              <w:pPrChange w:id="1182" w:author="Admin" w:date="2024-02-29T14:30:00Z" w16du:dateUtc="2024-02-29T07:30:00Z">
                <w:pPr>
                  <w:pStyle w:val="NormalWeb"/>
                  <w:spacing w:before="0" w:beforeAutospacing="0" w:after="0" w:afterAutospacing="0" w:line="269" w:lineRule="auto"/>
                  <w:jc w:val="both"/>
                  <w:textAlignment w:val="baseline"/>
                </w:pPr>
              </w:pPrChange>
            </w:pPr>
            <w:r w:rsidRPr="00652FFD">
              <w:rPr>
                <w:i/>
                <w:sz w:val="26"/>
                <w:szCs w:val="26"/>
              </w:rPr>
              <w:t>“</w:t>
            </w:r>
            <w:ins w:id="1183" w:author="Admin" w:date="2024-02-29T14:29:00Z" w16du:dateUtc="2024-02-29T07:29:00Z">
              <w:r w:rsidR="000E7840" w:rsidRPr="000E7840">
                <w:rPr>
                  <w:i/>
                  <w:sz w:val="26"/>
                  <w:szCs w:val="26"/>
                  <w:rPrChange w:id="1184" w:author="Admin" w:date="2024-02-29T14:30:00Z" w16du:dateUtc="2024-02-29T07:30:00Z">
                    <w:rPr>
                      <w:rFonts w:ascii="Arial" w:hAnsi="Arial" w:cs="Arial"/>
                      <w:color w:val="000000"/>
                      <w:sz w:val="18"/>
                      <w:szCs w:val="18"/>
                      <w:shd w:val="clear" w:color="auto" w:fill="FFFFFF"/>
                    </w:rPr>
                  </w:rPrChange>
                </w:rPr>
                <w:t>1. Xúc phạm nhân phẩm, danh dự, xâm phạm thân thể nhà giáo, cán bộ, người lao động của cơ sở giáo dục và người học.</w:t>
              </w:r>
            </w:ins>
            <w:del w:id="1185" w:author="Admin" w:date="2024-02-29T14:29:00Z" w16du:dateUtc="2024-02-29T07:29:00Z">
              <w:r w:rsidRPr="00652FFD" w:rsidDel="000E7840">
                <w:rPr>
                  <w:i/>
                  <w:sz w:val="26"/>
                  <w:szCs w:val="26"/>
                </w:rPr>
                <w:delText>Nhà giáo không được có các hành vi sau đây:</w:delText>
              </w:r>
            </w:del>
          </w:p>
          <w:p w14:paraId="1A04FC91" w14:textId="6109AA51" w:rsidR="005B2EA4" w:rsidRPr="00652FFD" w:rsidRDefault="005B2EA4" w:rsidP="000E7840">
            <w:pPr>
              <w:pStyle w:val="NormalWeb"/>
              <w:spacing w:before="0" w:beforeAutospacing="0" w:after="0" w:afterAutospacing="0" w:line="360" w:lineRule="auto"/>
              <w:jc w:val="both"/>
              <w:textAlignment w:val="baseline"/>
              <w:rPr>
                <w:i/>
                <w:sz w:val="26"/>
                <w:szCs w:val="26"/>
              </w:rPr>
              <w:pPrChange w:id="1186" w:author="Admin" w:date="2024-02-29T14:30:00Z" w16du:dateUtc="2024-02-29T07:30:00Z">
                <w:pPr>
                  <w:pStyle w:val="NormalWeb"/>
                  <w:spacing w:before="0" w:beforeAutospacing="0" w:after="0" w:afterAutospacing="0" w:line="269" w:lineRule="auto"/>
                  <w:jc w:val="both"/>
                  <w:textAlignment w:val="baseline"/>
                </w:pPr>
              </w:pPrChange>
            </w:pPr>
            <w:del w:id="1187" w:author="Admin" w:date="2024-02-29T14:29:00Z" w16du:dateUtc="2024-02-29T07:29:00Z">
              <w:r w:rsidRPr="00652FFD" w:rsidDel="000E7840">
                <w:rPr>
                  <w:i/>
                  <w:sz w:val="26"/>
                  <w:szCs w:val="26"/>
                </w:rPr>
                <w:delText>1. Xúc phạm danh dự, nhân phẩm, xâm phạm thân thể của người học;”</w:delText>
              </w:r>
            </w:del>
          </w:p>
        </w:tc>
      </w:tr>
      <w:tr w:rsidR="005B2EA4" w:rsidRPr="00652FFD" w14:paraId="2ED0D852" w14:textId="77777777" w:rsidTr="0048774C">
        <w:tc>
          <w:tcPr>
            <w:tcW w:w="2126" w:type="dxa"/>
            <w:vMerge w:val="restart"/>
            <w:shd w:val="clear" w:color="auto" w:fill="auto"/>
            <w:tcPrChange w:id="1188" w:author="Admin" w:date="2024-02-29T14:37:00Z" w16du:dateUtc="2024-02-29T07:37:00Z">
              <w:tcPr>
                <w:tcW w:w="2126" w:type="dxa"/>
                <w:vMerge w:val="restart"/>
                <w:shd w:val="clear" w:color="auto" w:fill="auto"/>
              </w:tcPr>
            </w:tcPrChange>
          </w:tcPr>
          <w:p w14:paraId="33BEB1C1" w14:textId="0F82B4B7" w:rsidR="005B2EA4" w:rsidRPr="005B2EA4" w:rsidRDefault="005B2EA4" w:rsidP="005B2EA4">
            <w:pPr>
              <w:spacing w:line="269" w:lineRule="auto"/>
              <w:jc w:val="center"/>
              <w:rPr>
                <w:b/>
                <w:sz w:val="26"/>
                <w:szCs w:val="26"/>
                <w:lang w:val="nl-NL"/>
              </w:rPr>
            </w:pPr>
            <w:r w:rsidRPr="005B2EA4">
              <w:rPr>
                <w:b/>
                <w:sz w:val="26"/>
                <w:szCs w:val="26"/>
                <w:lang w:val="nl-NL"/>
              </w:rPr>
              <w:t>29. Luật Cán bộ, công chức năm 2008</w:t>
            </w:r>
            <w:ins w:id="1189" w:author="Admin" w:date="2024-02-29T14:31:00Z" w16du:dateUtc="2024-02-29T07:31:00Z">
              <w:r w:rsidR="008F756C">
                <w:rPr>
                  <w:b/>
                  <w:sz w:val="26"/>
                  <w:szCs w:val="26"/>
                  <w:lang w:val="nl-NL"/>
                </w:rPr>
                <w:t>, sửa đổi năm 2019</w:t>
              </w:r>
            </w:ins>
          </w:p>
        </w:tc>
        <w:tc>
          <w:tcPr>
            <w:tcW w:w="2269" w:type="dxa"/>
            <w:shd w:val="clear" w:color="auto" w:fill="auto"/>
            <w:tcPrChange w:id="1190" w:author="Admin" w:date="2024-02-29T14:37:00Z" w16du:dateUtc="2024-02-29T07:37:00Z">
              <w:tcPr>
                <w:tcW w:w="2269" w:type="dxa"/>
                <w:shd w:val="clear" w:color="auto" w:fill="auto"/>
              </w:tcPr>
            </w:tcPrChange>
          </w:tcPr>
          <w:p w14:paraId="35B603F8" w14:textId="77777777" w:rsidR="005B2EA4" w:rsidRPr="00652FFD" w:rsidRDefault="005B2EA4" w:rsidP="00BF7A31">
            <w:pPr>
              <w:pStyle w:val="NormalWeb"/>
              <w:spacing w:before="0" w:beforeAutospacing="0" w:after="0" w:afterAutospacing="0" w:line="269" w:lineRule="auto"/>
              <w:jc w:val="center"/>
              <w:textAlignment w:val="baseline"/>
              <w:rPr>
                <w:bCs/>
                <w:sz w:val="26"/>
                <w:szCs w:val="26"/>
                <w:bdr w:val="none" w:sz="0" w:space="0" w:color="auto" w:frame="1"/>
              </w:rPr>
            </w:pPr>
            <w:r w:rsidRPr="00652FFD">
              <w:rPr>
                <w:bCs/>
                <w:sz w:val="26"/>
                <w:szCs w:val="26"/>
              </w:rPr>
              <w:t>Khoản 3 Điều 16</w:t>
            </w:r>
          </w:p>
        </w:tc>
        <w:tc>
          <w:tcPr>
            <w:tcW w:w="10773" w:type="dxa"/>
            <w:shd w:val="clear" w:color="auto" w:fill="auto"/>
            <w:tcPrChange w:id="1191" w:author="Admin" w:date="2024-02-29T14:37:00Z" w16du:dateUtc="2024-02-29T07:37:00Z">
              <w:tcPr>
                <w:tcW w:w="11057" w:type="dxa"/>
                <w:shd w:val="clear" w:color="auto" w:fill="auto"/>
              </w:tcPr>
            </w:tcPrChange>
          </w:tcPr>
          <w:p w14:paraId="22C3062E" w14:textId="77777777" w:rsidR="005B2EA4" w:rsidRPr="00652FFD" w:rsidRDefault="005B2EA4" w:rsidP="000E7840">
            <w:pPr>
              <w:pStyle w:val="NormalWeb"/>
              <w:spacing w:before="0" w:beforeAutospacing="0" w:after="0" w:afterAutospacing="0" w:line="360" w:lineRule="auto"/>
              <w:jc w:val="both"/>
              <w:textAlignment w:val="baseline"/>
              <w:rPr>
                <w:i/>
                <w:sz w:val="26"/>
                <w:szCs w:val="26"/>
              </w:rPr>
              <w:pPrChange w:id="1192" w:author="Admin" w:date="2024-02-29T14:30:00Z" w16du:dateUtc="2024-02-29T07:30:00Z">
                <w:pPr>
                  <w:spacing w:line="269" w:lineRule="auto"/>
                  <w:jc w:val="both"/>
                </w:pPr>
              </w:pPrChange>
            </w:pPr>
            <w:r w:rsidRPr="00652FFD">
              <w:rPr>
                <w:i/>
                <w:sz w:val="26"/>
                <w:szCs w:val="26"/>
              </w:rPr>
              <w:t>“3. Khi thi hành công vụ, cán bộ, công chức phải mang phù hiệu hoặc thẻ công chức; có tác phong lịch sự; giữ gìn uy tín, danh dự cho cơ quan, tổ chức, đơn vị và đồng nghiệp.”</w:t>
            </w:r>
          </w:p>
        </w:tc>
      </w:tr>
      <w:tr w:rsidR="005B2EA4" w:rsidRPr="00652FFD" w14:paraId="5B79EECD" w14:textId="77777777" w:rsidTr="0048774C">
        <w:tc>
          <w:tcPr>
            <w:tcW w:w="2126" w:type="dxa"/>
            <w:vMerge/>
            <w:shd w:val="clear" w:color="auto" w:fill="auto"/>
            <w:tcPrChange w:id="1193" w:author="Admin" w:date="2024-02-29T14:37:00Z" w16du:dateUtc="2024-02-29T07:37:00Z">
              <w:tcPr>
                <w:tcW w:w="2126" w:type="dxa"/>
                <w:vMerge/>
                <w:shd w:val="clear" w:color="auto" w:fill="auto"/>
              </w:tcPr>
            </w:tcPrChange>
          </w:tcPr>
          <w:p w14:paraId="1D0791D1"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194" w:author="Admin" w:date="2024-02-29T14:37:00Z" w16du:dateUtc="2024-02-29T07:37:00Z">
              <w:tcPr>
                <w:tcW w:w="2269" w:type="dxa"/>
                <w:shd w:val="clear" w:color="auto" w:fill="auto"/>
              </w:tcPr>
            </w:tcPrChange>
          </w:tcPr>
          <w:p w14:paraId="4671B21A" w14:textId="77777777" w:rsidR="005B2EA4" w:rsidRPr="00652FFD" w:rsidRDefault="005B2EA4" w:rsidP="00BF7A31">
            <w:pPr>
              <w:spacing w:line="269" w:lineRule="auto"/>
              <w:jc w:val="center"/>
              <w:rPr>
                <w:bCs/>
                <w:sz w:val="26"/>
                <w:szCs w:val="26"/>
              </w:rPr>
            </w:pPr>
            <w:r w:rsidRPr="00652FFD">
              <w:rPr>
                <w:bCs/>
                <w:sz w:val="26"/>
                <w:szCs w:val="26"/>
              </w:rPr>
              <w:t>Điều 17</w:t>
            </w:r>
          </w:p>
        </w:tc>
        <w:tc>
          <w:tcPr>
            <w:tcW w:w="10773" w:type="dxa"/>
            <w:shd w:val="clear" w:color="auto" w:fill="auto"/>
            <w:tcPrChange w:id="1195" w:author="Admin" w:date="2024-02-29T14:37:00Z" w16du:dateUtc="2024-02-29T07:37:00Z">
              <w:tcPr>
                <w:tcW w:w="11057" w:type="dxa"/>
                <w:shd w:val="clear" w:color="auto" w:fill="auto"/>
              </w:tcPr>
            </w:tcPrChange>
          </w:tcPr>
          <w:p w14:paraId="12CA6B9C" w14:textId="77777777" w:rsidR="005B2EA4" w:rsidRPr="00652FFD" w:rsidRDefault="005B2EA4" w:rsidP="00BF7A31">
            <w:pPr>
              <w:spacing w:line="269" w:lineRule="auto"/>
              <w:jc w:val="both"/>
              <w:rPr>
                <w:i/>
                <w:sz w:val="26"/>
                <w:szCs w:val="26"/>
              </w:rPr>
            </w:pPr>
            <w:r w:rsidRPr="00652FFD">
              <w:rPr>
                <w:i/>
                <w:sz w:val="26"/>
                <w:szCs w:val="26"/>
              </w:rPr>
              <w:t>“1. Cán bộ, công chức phải gần gũi với nhân dân; có tác phong, thái độ lịch sự, nghiêm túc, khiêm tốn; ngôn ngữ giao tiếp phải chuẩn mực, rõ ràng, mạch lạc.</w:t>
            </w:r>
          </w:p>
          <w:p w14:paraId="7A8F032E" w14:textId="77777777" w:rsidR="005B2EA4" w:rsidRPr="00652FFD" w:rsidRDefault="005B2EA4" w:rsidP="00BF7A31">
            <w:pPr>
              <w:spacing w:line="269" w:lineRule="auto"/>
              <w:jc w:val="both"/>
              <w:rPr>
                <w:i/>
                <w:sz w:val="26"/>
                <w:szCs w:val="26"/>
              </w:rPr>
            </w:pPr>
            <w:r w:rsidRPr="00652FFD">
              <w:rPr>
                <w:i/>
                <w:sz w:val="26"/>
                <w:szCs w:val="26"/>
              </w:rPr>
              <w:t>2. Cán bộ, công chức không được hách dịch, cửa quyền, gây khó khăn, phiền hà cho nhân dân khi thi hành công vụ.”</w:t>
            </w:r>
          </w:p>
        </w:tc>
      </w:tr>
      <w:tr w:rsidR="005B2EA4" w:rsidRPr="00652FFD" w14:paraId="2C3986CC" w14:textId="77777777" w:rsidTr="0048774C">
        <w:tc>
          <w:tcPr>
            <w:tcW w:w="2126" w:type="dxa"/>
            <w:vMerge/>
            <w:shd w:val="clear" w:color="auto" w:fill="auto"/>
            <w:tcPrChange w:id="1196" w:author="Admin" w:date="2024-02-29T14:37:00Z" w16du:dateUtc="2024-02-29T07:37:00Z">
              <w:tcPr>
                <w:tcW w:w="2126" w:type="dxa"/>
                <w:vMerge/>
                <w:shd w:val="clear" w:color="auto" w:fill="auto"/>
              </w:tcPr>
            </w:tcPrChange>
          </w:tcPr>
          <w:p w14:paraId="6FCB084F"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197" w:author="Admin" w:date="2024-02-29T14:37:00Z" w16du:dateUtc="2024-02-29T07:37:00Z">
              <w:tcPr>
                <w:tcW w:w="2269" w:type="dxa"/>
                <w:shd w:val="clear" w:color="auto" w:fill="auto"/>
              </w:tcPr>
            </w:tcPrChange>
          </w:tcPr>
          <w:p w14:paraId="5B0AB6BC" w14:textId="77777777" w:rsidR="005B2EA4" w:rsidRPr="00652FFD" w:rsidRDefault="005B2EA4" w:rsidP="00BF7A31">
            <w:pPr>
              <w:spacing w:line="269" w:lineRule="auto"/>
              <w:jc w:val="center"/>
              <w:rPr>
                <w:bCs/>
                <w:sz w:val="26"/>
                <w:szCs w:val="26"/>
              </w:rPr>
            </w:pPr>
            <w:r w:rsidRPr="00652FFD">
              <w:rPr>
                <w:bCs/>
                <w:sz w:val="26"/>
                <w:szCs w:val="26"/>
              </w:rPr>
              <w:t>Điều 18</w:t>
            </w:r>
          </w:p>
        </w:tc>
        <w:tc>
          <w:tcPr>
            <w:tcW w:w="10773" w:type="dxa"/>
            <w:shd w:val="clear" w:color="auto" w:fill="auto"/>
            <w:tcPrChange w:id="1198" w:author="Admin" w:date="2024-02-29T14:37:00Z" w16du:dateUtc="2024-02-29T07:37:00Z">
              <w:tcPr>
                <w:tcW w:w="11057" w:type="dxa"/>
                <w:shd w:val="clear" w:color="auto" w:fill="auto"/>
              </w:tcPr>
            </w:tcPrChange>
          </w:tcPr>
          <w:p w14:paraId="451123D6" w14:textId="77777777" w:rsidR="005B2EA4" w:rsidRPr="00652FFD" w:rsidRDefault="005B2EA4" w:rsidP="00BF7A31">
            <w:pPr>
              <w:spacing w:line="269" w:lineRule="auto"/>
              <w:jc w:val="both"/>
              <w:rPr>
                <w:i/>
                <w:sz w:val="26"/>
                <w:szCs w:val="26"/>
              </w:rPr>
            </w:pPr>
            <w:r w:rsidRPr="00652FFD">
              <w:rPr>
                <w:i/>
                <w:sz w:val="26"/>
                <w:szCs w:val="26"/>
              </w:rPr>
              <w:t>“1. Trốn tránh trách nhiệm, thoái thác nhiệm vụ được giao; gây bè phái, mất đoàn kết; tự ý bỏ việc hoặc tham gia đình công.</w:t>
            </w:r>
          </w:p>
          <w:p w14:paraId="3D98A4E8" w14:textId="77777777" w:rsidR="005B2EA4" w:rsidRPr="00652FFD" w:rsidRDefault="005B2EA4" w:rsidP="00BF7A31">
            <w:pPr>
              <w:spacing w:line="269" w:lineRule="auto"/>
              <w:jc w:val="both"/>
              <w:rPr>
                <w:i/>
                <w:sz w:val="26"/>
                <w:szCs w:val="26"/>
              </w:rPr>
            </w:pPr>
            <w:r w:rsidRPr="00652FFD">
              <w:rPr>
                <w:i/>
                <w:sz w:val="26"/>
                <w:szCs w:val="26"/>
              </w:rPr>
              <w:lastRenderedPageBreak/>
              <w:t>2. Sử dụng tài sản của Nhà nước và của nhân dân trái pháp luật.</w:t>
            </w:r>
          </w:p>
          <w:p w14:paraId="23FB1BCB" w14:textId="77777777" w:rsidR="005B2EA4" w:rsidRPr="00652FFD" w:rsidRDefault="005B2EA4" w:rsidP="00BF7A31">
            <w:pPr>
              <w:spacing w:line="269" w:lineRule="auto"/>
              <w:jc w:val="both"/>
              <w:rPr>
                <w:i/>
                <w:sz w:val="26"/>
                <w:szCs w:val="26"/>
              </w:rPr>
            </w:pPr>
            <w:r w:rsidRPr="00652FFD">
              <w:rPr>
                <w:i/>
                <w:sz w:val="26"/>
                <w:szCs w:val="26"/>
              </w:rPr>
              <w:t>3. Lợi dụng, lạm dụng nhiệm vụ, quyền hạn; sử dụng thông tin liên quan đến công vụ để vụ lợi.</w:t>
            </w:r>
          </w:p>
          <w:p w14:paraId="73660778" w14:textId="77777777" w:rsidR="005B2EA4" w:rsidRPr="00652FFD" w:rsidRDefault="005B2EA4" w:rsidP="00BF7A31">
            <w:pPr>
              <w:spacing w:line="269" w:lineRule="auto"/>
              <w:jc w:val="both"/>
              <w:rPr>
                <w:i/>
                <w:sz w:val="26"/>
                <w:szCs w:val="26"/>
              </w:rPr>
            </w:pPr>
            <w:r w:rsidRPr="00652FFD">
              <w:rPr>
                <w:i/>
                <w:sz w:val="26"/>
                <w:szCs w:val="26"/>
              </w:rPr>
              <w:t>4. Phân biệt đối xử dân tộc, nam nữ, thành phần xã hội, tín ngưỡng, tôn giáo dưới mọi hình thức.”</w:t>
            </w:r>
          </w:p>
        </w:tc>
      </w:tr>
      <w:tr w:rsidR="005B2EA4" w:rsidRPr="00652FFD" w14:paraId="4353BF73" w14:textId="77777777" w:rsidTr="0048774C">
        <w:tc>
          <w:tcPr>
            <w:tcW w:w="2126" w:type="dxa"/>
            <w:shd w:val="clear" w:color="auto" w:fill="auto"/>
            <w:tcPrChange w:id="1199" w:author="Admin" w:date="2024-02-29T14:37:00Z" w16du:dateUtc="2024-02-29T07:37:00Z">
              <w:tcPr>
                <w:tcW w:w="2126" w:type="dxa"/>
                <w:shd w:val="clear" w:color="auto" w:fill="auto"/>
              </w:tcPr>
            </w:tcPrChange>
          </w:tcPr>
          <w:p w14:paraId="35F511DB" w14:textId="507737DC" w:rsidR="005B2EA4" w:rsidRPr="005B2EA4" w:rsidRDefault="005B2EA4" w:rsidP="005B2EA4">
            <w:pPr>
              <w:spacing w:line="269" w:lineRule="auto"/>
              <w:jc w:val="center"/>
              <w:rPr>
                <w:b/>
                <w:sz w:val="26"/>
                <w:szCs w:val="26"/>
                <w:lang w:val="nl-NL"/>
              </w:rPr>
            </w:pPr>
            <w:r w:rsidRPr="005B2EA4">
              <w:rPr>
                <w:b/>
                <w:sz w:val="26"/>
                <w:szCs w:val="26"/>
                <w:lang w:val="nl-NL"/>
              </w:rPr>
              <w:lastRenderedPageBreak/>
              <w:t>30. Luật Viên chức năm 2010</w:t>
            </w:r>
            <w:ins w:id="1200" w:author="Admin" w:date="2024-02-29T14:32:00Z" w16du:dateUtc="2024-02-29T07:32:00Z">
              <w:r w:rsidR="008F756C">
                <w:rPr>
                  <w:b/>
                  <w:sz w:val="26"/>
                  <w:szCs w:val="26"/>
                  <w:lang w:val="nl-NL"/>
                </w:rPr>
                <w:t xml:space="preserve">, </w:t>
              </w:r>
              <w:r w:rsidR="0048774C">
                <w:rPr>
                  <w:b/>
                  <w:sz w:val="26"/>
                  <w:szCs w:val="26"/>
                  <w:lang w:val="nl-NL"/>
                </w:rPr>
                <w:t>s</w:t>
              </w:r>
            </w:ins>
            <w:ins w:id="1201" w:author="Admin" w:date="2024-02-29T14:33:00Z" w16du:dateUtc="2024-02-29T07:33:00Z">
              <w:r w:rsidR="0048774C">
                <w:rPr>
                  <w:b/>
                  <w:sz w:val="26"/>
                  <w:szCs w:val="26"/>
                  <w:lang w:val="nl-NL"/>
                </w:rPr>
                <w:t>ửa đổi năm 2019</w:t>
              </w:r>
            </w:ins>
          </w:p>
        </w:tc>
        <w:tc>
          <w:tcPr>
            <w:tcW w:w="2269" w:type="dxa"/>
            <w:shd w:val="clear" w:color="auto" w:fill="auto"/>
            <w:tcPrChange w:id="1202" w:author="Admin" w:date="2024-02-29T14:37:00Z" w16du:dateUtc="2024-02-29T07:37:00Z">
              <w:tcPr>
                <w:tcW w:w="2269" w:type="dxa"/>
                <w:shd w:val="clear" w:color="auto" w:fill="auto"/>
              </w:tcPr>
            </w:tcPrChange>
          </w:tcPr>
          <w:p w14:paraId="15BADEEB" w14:textId="77777777" w:rsidR="005B2EA4" w:rsidRPr="00652FFD" w:rsidRDefault="005B2EA4" w:rsidP="00B35853">
            <w:pPr>
              <w:spacing w:line="269" w:lineRule="auto"/>
              <w:jc w:val="center"/>
              <w:textAlignment w:val="baseline"/>
              <w:rPr>
                <w:sz w:val="26"/>
                <w:szCs w:val="26"/>
              </w:rPr>
            </w:pPr>
            <w:r w:rsidRPr="00652FFD">
              <w:rPr>
                <w:bCs/>
                <w:sz w:val="26"/>
                <w:szCs w:val="26"/>
              </w:rPr>
              <w:t xml:space="preserve">Khoản 5 </w:t>
            </w:r>
            <w:r w:rsidRPr="00652FFD">
              <w:rPr>
                <w:bCs/>
                <w:sz w:val="26"/>
                <w:szCs w:val="26"/>
                <w:bdr w:val="none" w:sz="0" w:space="0" w:color="auto" w:frame="1"/>
              </w:rPr>
              <w:t>Điều 19</w:t>
            </w:r>
          </w:p>
        </w:tc>
        <w:tc>
          <w:tcPr>
            <w:tcW w:w="10773" w:type="dxa"/>
            <w:shd w:val="clear" w:color="auto" w:fill="auto"/>
            <w:tcPrChange w:id="1203" w:author="Admin" w:date="2024-02-29T14:37:00Z" w16du:dateUtc="2024-02-29T07:37:00Z">
              <w:tcPr>
                <w:tcW w:w="11057" w:type="dxa"/>
                <w:shd w:val="clear" w:color="auto" w:fill="auto"/>
              </w:tcPr>
            </w:tcPrChange>
          </w:tcPr>
          <w:p w14:paraId="3D06A77A" w14:textId="77777777" w:rsidR="005B2EA4" w:rsidRPr="00652FFD" w:rsidRDefault="005B2EA4" w:rsidP="00BF7A31">
            <w:pPr>
              <w:spacing w:line="269" w:lineRule="auto"/>
              <w:jc w:val="both"/>
              <w:textAlignment w:val="baseline"/>
              <w:rPr>
                <w:i/>
                <w:sz w:val="26"/>
                <w:szCs w:val="26"/>
              </w:rPr>
            </w:pPr>
            <w:r w:rsidRPr="00652FFD">
              <w:rPr>
                <w:i/>
                <w:sz w:val="26"/>
                <w:szCs w:val="26"/>
              </w:rPr>
              <w:t>“5. Xúc phạm danh dự, nhân phẩm, uy tín của người khác trong khi thực hiện hoạt động nghề nghiệp...”</w:t>
            </w:r>
          </w:p>
        </w:tc>
      </w:tr>
      <w:tr w:rsidR="005B2EA4" w:rsidRPr="00652FFD" w14:paraId="32EBFFDE" w14:textId="77777777" w:rsidTr="0048774C">
        <w:tc>
          <w:tcPr>
            <w:tcW w:w="2126" w:type="dxa"/>
            <w:vMerge w:val="restart"/>
            <w:shd w:val="clear" w:color="auto" w:fill="auto"/>
            <w:tcPrChange w:id="1204" w:author="Admin" w:date="2024-02-29T14:37:00Z" w16du:dateUtc="2024-02-29T07:37:00Z">
              <w:tcPr>
                <w:tcW w:w="2126" w:type="dxa"/>
                <w:vMerge w:val="restart"/>
                <w:shd w:val="clear" w:color="auto" w:fill="auto"/>
              </w:tcPr>
            </w:tcPrChange>
          </w:tcPr>
          <w:p w14:paraId="7EE4673B" w14:textId="77777777" w:rsidR="005B2EA4" w:rsidRPr="005B2EA4" w:rsidRDefault="005B2EA4" w:rsidP="005B2EA4">
            <w:pPr>
              <w:spacing w:line="269" w:lineRule="auto"/>
              <w:jc w:val="center"/>
              <w:rPr>
                <w:b/>
                <w:sz w:val="26"/>
                <w:szCs w:val="26"/>
                <w:lang w:val="nl-NL"/>
              </w:rPr>
            </w:pPr>
            <w:r w:rsidRPr="005B2EA4">
              <w:rPr>
                <w:b/>
                <w:sz w:val="26"/>
                <w:szCs w:val="26"/>
                <w:lang w:val="nl-NL"/>
              </w:rPr>
              <w:t>31. Luật Tiếp cận thông tin năm 2016</w:t>
            </w:r>
          </w:p>
        </w:tc>
        <w:tc>
          <w:tcPr>
            <w:tcW w:w="2269" w:type="dxa"/>
            <w:shd w:val="clear" w:color="auto" w:fill="auto"/>
            <w:tcPrChange w:id="1205" w:author="Admin" w:date="2024-02-29T14:37:00Z" w16du:dateUtc="2024-02-29T07:37:00Z">
              <w:tcPr>
                <w:tcW w:w="2269" w:type="dxa"/>
                <w:shd w:val="clear" w:color="auto" w:fill="auto"/>
              </w:tcPr>
            </w:tcPrChange>
          </w:tcPr>
          <w:p w14:paraId="1B593514" w14:textId="77777777" w:rsidR="005B2EA4" w:rsidRPr="00652FFD" w:rsidRDefault="005B2EA4" w:rsidP="00B35853">
            <w:pPr>
              <w:spacing w:line="269" w:lineRule="auto"/>
              <w:jc w:val="center"/>
              <w:textAlignment w:val="baseline"/>
              <w:rPr>
                <w:bCs/>
                <w:sz w:val="26"/>
                <w:szCs w:val="26"/>
              </w:rPr>
            </w:pPr>
            <w:r w:rsidRPr="00652FFD">
              <w:rPr>
                <w:bCs/>
                <w:sz w:val="26"/>
                <w:szCs w:val="26"/>
              </w:rPr>
              <w:t>Khoản 1, Khoản 5 Điều 3</w:t>
            </w:r>
          </w:p>
        </w:tc>
        <w:tc>
          <w:tcPr>
            <w:tcW w:w="10773" w:type="dxa"/>
            <w:shd w:val="clear" w:color="auto" w:fill="auto"/>
            <w:tcPrChange w:id="1206" w:author="Admin" w:date="2024-02-29T14:37:00Z" w16du:dateUtc="2024-02-29T07:37:00Z">
              <w:tcPr>
                <w:tcW w:w="11057" w:type="dxa"/>
                <w:shd w:val="clear" w:color="auto" w:fill="auto"/>
              </w:tcPr>
            </w:tcPrChange>
          </w:tcPr>
          <w:p w14:paraId="4855F072"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lang w:val="nl-NL"/>
              </w:rPr>
              <w:t>“1. Mọi công dân đều bình đẳng, không bị phân biệt đối xử trong việc thực hiện quyền tiếp cận thông tin.</w:t>
            </w:r>
          </w:p>
          <w:p w14:paraId="23F61763"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lang w:val="nl-NL"/>
              </w:rPr>
              <w:t>5. Việc thực hiện quyền tiếp cận thông tin của công dân không được xâm phạm lợi ích quốc gia, dân tộc, quyền và lợi ích hợp pháp của cơ quan, tổ chức hoặc của người khác.”</w:t>
            </w:r>
          </w:p>
        </w:tc>
      </w:tr>
      <w:tr w:rsidR="005B2EA4" w:rsidRPr="00652FFD" w14:paraId="35831573" w14:textId="77777777" w:rsidTr="0048774C">
        <w:tc>
          <w:tcPr>
            <w:tcW w:w="2126" w:type="dxa"/>
            <w:vMerge/>
            <w:shd w:val="clear" w:color="auto" w:fill="auto"/>
            <w:tcPrChange w:id="1207" w:author="Admin" w:date="2024-02-29T14:37:00Z" w16du:dateUtc="2024-02-29T07:37:00Z">
              <w:tcPr>
                <w:tcW w:w="2126" w:type="dxa"/>
                <w:vMerge/>
                <w:shd w:val="clear" w:color="auto" w:fill="auto"/>
              </w:tcPr>
            </w:tcPrChange>
          </w:tcPr>
          <w:p w14:paraId="22C3A564"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208" w:author="Admin" w:date="2024-02-29T14:37:00Z" w16du:dateUtc="2024-02-29T07:37:00Z">
              <w:tcPr>
                <w:tcW w:w="2269" w:type="dxa"/>
                <w:shd w:val="clear" w:color="auto" w:fill="auto"/>
              </w:tcPr>
            </w:tcPrChange>
          </w:tcPr>
          <w:p w14:paraId="46ACBA94" w14:textId="77777777" w:rsidR="005B2EA4" w:rsidRPr="00652FFD" w:rsidRDefault="005B2EA4" w:rsidP="00B35853">
            <w:pPr>
              <w:pStyle w:val="NormalWeb"/>
              <w:shd w:val="clear" w:color="auto" w:fill="FFFFFF"/>
              <w:spacing w:before="0" w:beforeAutospacing="0" w:after="0" w:afterAutospacing="0" w:line="269" w:lineRule="auto"/>
              <w:jc w:val="center"/>
              <w:rPr>
                <w:sz w:val="26"/>
                <w:szCs w:val="26"/>
              </w:rPr>
            </w:pPr>
            <w:r w:rsidRPr="00652FFD">
              <w:rPr>
                <w:bCs/>
                <w:sz w:val="26"/>
                <w:szCs w:val="26"/>
              </w:rPr>
              <w:t xml:space="preserve">Điểm c Khoản 2 </w:t>
            </w:r>
            <w:r w:rsidRPr="00652FFD">
              <w:rPr>
                <w:bCs/>
                <w:sz w:val="26"/>
                <w:szCs w:val="26"/>
                <w:lang w:val="nl-NL"/>
              </w:rPr>
              <w:t>Điều 8</w:t>
            </w:r>
            <w:del w:id="1209" w:author="Admin" w:date="2024-02-29T14:34:00Z" w16du:dateUtc="2024-02-29T07:34:00Z">
              <w:r w:rsidRPr="00652FFD" w:rsidDel="0048774C">
                <w:rPr>
                  <w:bCs/>
                  <w:sz w:val="26"/>
                  <w:szCs w:val="26"/>
                  <w:lang w:val="nl-NL"/>
                </w:rPr>
                <w:delText>n</w:delText>
              </w:r>
            </w:del>
          </w:p>
        </w:tc>
        <w:tc>
          <w:tcPr>
            <w:tcW w:w="10773" w:type="dxa"/>
            <w:shd w:val="clear" w:color="auto" w:fill="auto"/>
            <w:tcPrChange w:id="1210" w:author="Admin" w:date="2024-02-29T14:37:00Z" w16du:dateUtc="2024-02-29T07:37:00Z">
              <w:tcPr>
                <w:tcW w:w="11057" w:type="dxa"/>
                <w:shd w:val="clear" w:color="auto" w:fill="auto"/>
              </w:tcPr>
            </w:tcPrChange>
          </w:tcPr>
          <w:p w14:paraId="6B7EA404"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lang w:val="nl-NL"/>
              </w:rPr>
              <w:t>“2. Công dân có nghĩa vụ:</w:t>
            </w:r>
          </w:p>
          <w:p w14:paraId="74672F00"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lang w:val="nl-NL"/>
              </w:rPr>
              <w:t>c) Không xâm phạm quyền và lợi ích hợp pháp của cơ quan, tổ chức hoặc của người khác khi thực hiện quyền tiếp cận thông tin...”</w:t>
            </w:r>
          </w:p>
        </w:tc>
      </w:tr>
      <w:tr w:rsidR="005B2EA4" w:rsidRPr="00652FFD" w14:paraId="6F7B66EB" w14:textId="77777777" w:rsidTr="0048774C">
        <w:tc>
          <w:tcPr>
            <w:tcW w:w="2126" w:type="dxa"/>
            <w:vMerge/>
            <w:shd w:val="clear" w:color="auto" w:fill="auto"/>
            <w:tcPrChange w:id="1211" w:author="Admin" w:date="2024-02-29T14:37:00Z" w16du:dateUtc="2024-02-29T07:37:00Z">
              <w:tcPr>
                <w:tcW w:w="2126" w:type="dxa"/>
                <w:vMerge/>
                <w:shd w:val="clear" w:color="auto" w:fill="auto"/>
              </w:tcPr>
            </w:tcPrChange>
          </w:tcPr>
          <w:p w14:paraId="00DABFC3"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212" w:author="Admin" w:date="2024-02-29T14:37:00Z" w16du:dateUtc="2024-02-29T07:37:00Z">
              <w:tcPr>
                <w:tcW w:w="2269" w:type="dxa"/>
                <w:shd w:val="clear" w:color="auto" w:fill="auto"/>
              </w:tcPr>
            </w:tcPrChange>
          </w:tcPr>
          <w:p w14:paraId="62FB4D4A"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rPr>
            </w:pPr>
            <w:r w:rsidRPr="00652FFD">
              <w:rPr>
                <w:bCs/>
                <w:sz w:val="26"/>
                <w:szCs w:val="26"/>
                <w:lang w:val="fr-FR"/>
              </w:rPr>
              <w:t>Khoản 3, Khoản 4 Điều 11</w:t>
            </w:r>
          </w:p>
        </w:tc>
        <w:tc>
          <w:tcPr>
            <w:tcW w:w="10773" w:type="dxa"/>
            <w:shd w:val="clear" w:color="auto" w:fill="auto"/>
            <w:tcPrChange w:id="1213" w:author="Admin" w:date="2024-02-29T14:37:00Z" w16du:dateUtc="2024-02-29T07:37:00Z">
              <w:tcPr>
                <w:tcW w:w="11057" w:type="dxa"/>
                <w:shd w:val="clear" w:color="auto" w:fill="auto"/>
              </w:tcPr>
            </w:tcPrChange>
          </w:tcPr>
          <w:p w14:paraId="5DD10B97"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lang w:val="fr-FR"/>
              </w:rPr>
              <w:t>‘3. Cung cấp hoặc sử dụng thông tin nhằm xúc phạm danh dự, nhân phẩm, uy tín, gây kỳ thị về giới, gây thiệt hại về tài sản của cá nhân, </w:t>
            </w:r>
            <w:r w:rsidRPr="00652FFD">
              <w:rPr>
                <w:i/>
                <w:sz w:val="26"/>
                <w:szCs w:val="26"/>
                <w:lang w:val="nl-NL"/>
              </w:rPr>
              <w:t>cơ quan, tổ chức</w:t>
            </w:r>
            <w:r w:rsidRPr="00652FFD">
              <w:rPr>
                <w:i/>
                <w:sz w:val="26"/>
                <w:szCs w:val="26"/>
                <w:lang w:val="fr-FR"/>
              </w:rPr>
              <w:t>.</w:t>
            </w:r>
          </w:p>
          <w:p w14:paraId="37B680E3"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lang w:val="fr-FR"/>
              </w:rPr>
              <w:t>4. Cản trở, đe dọa, trù dập người yêu cầu, người cung cấp thông tin.’</w:t>
            </w:r>
          </w:p>
        </w:tc>
      </w:tr>
      <w:tr w:rsidR="005B2EA4" w:rsidRPr="00652FFD" w14:paraId="7047B792" w14:textId="77777777" w:rsidTr="0048774C">
        <w:tc>
          <w:tcPr>
            <w:tcW w:w="2126" w:type="dxa"/>
            <w:vMerge/>
            <w:shd w:val="clear" w:color="auto" w:fill="auto"/>
            <w:tcPrChange w:id="1214" w:author="Admin" w:date="2024-02-29T14:37:00Z" w16du:dateUtc="2024-02-29T07:37:00Z">
              <w:tcPr>
                <w:tcW w:w="2126" w:type="dxa"/>
                <w:vMerge/>
                <w:shd w:val="clear" w:color="auto" w:fill="auto"/>
              </w:tcPr>
            </w:tcPrChange>
          </w:tcPr>
          <w:p w14:paraId="6C283922"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215" w:author="Admin" w:date="2024-02-29T14:37:00Z" w16du:dateUtc="2024-02-29T07:37:00Z">
              <w:tcPr>
                <w:tcW w:w="2269" w:type="dxa"/>
                <w:shd w:val="clear" w:color="auto" w:fill="auto"/>
              </w:tcPr>
            </w:tcPrChange>
          </w:tcPr>
          <w:p w14:paraId="5E24BF9E"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lang w:val="fr-FR"/>
              </w:rPr>
            </w:pPr>
            <w:r w:rsidRPr="00652FFD">
              <w:rPr>
                <w:bCs/>
                <w:sz w:val="26"/>
                <w:szCs w:val="26"/>
                <w:lang w:val="fr-FR"/>
              </w:rPr>
              <w:t xml:space="preserve">Khoản 3 Điều 15. </w:t>
            </w:r>
          </w:p>
        </w:tc>
        <w:tc>
          <w:tcPr>
            <w:tcW w:w="10773" w:type="dxa"/>
            <w:shd w:val="clear" w:color="auto" w:fill="auto"/>
            <w:tcPrChange w:id="1216" w:author="Admin" w:date="2024-02-29T14:37:00Z" w16du:dateUtc="2024-02-29T07:37:00Z">
              <w:tcPr>
                <w:tcW w:w="11057" w:type="dxa"/>
                <w:shd w:val="clear" w:color="auto" w:fill="auto"/>
              </w:tcPr>
            </w:tcPrChange>
          </w:tcPr>
          <w:p w14:paraId="42D7EA63" w14:textId="77777777" w:rsidR="005B2EA4" w:rsidRPr="00652FFD" w:rsidRDefault="005B2EA4" w:rsidP="00BF7A31">
            <w:pPr>
              <w:pStyle w:val="NormalWeb"/>
              <w:shd w:val="clear" w:color="auto" w:fill="FFFFFF"/>
              <w:spacing w:before="0" w:beforeAutospacing="0" w:after="0" w:afterAutospacing="0" w:line="269" w:lineRule="auto"/>
              <w:jc w:val="both"/>
              <w:rPr>
                <w:i/>
                <w:sz w:val="26"/>
                <w:szCs w:val="26"/>
              </w:rPr>
            </w:pPr>
            <w:r w:rsidRPr="00652FFD">
              <w:rPr>
                <w:i/>
                <w:sz w:val="26"/>
                <w:szCs w:val="26"/>
                <w:lang w:val="fr-FR"/>
              </w:rPr>
              <w:t>‘3. Người thực hiện quyền tiếp cận thông tin sử dụng thông tin được cung cấp gây ảnh hưởng xấu đến quyền và lợi ích hợp pháp của cơ quan, tổ chức hoặc của người khác thì phải chịu trách nhiệm theo quy định của pháp luật.</w:t>
            </w:r>
            <w:r w:rsidRPr="00652FFD">
              <w:rPr>
                <w:i/>
                <w:sz w:val="26"/>
                <w:szCs w:val="26"/>
              </w:rPr>
              <w:t>”</w:t>
            </w:r>
          </w:p>
        </w:tc>
      </w:tr>
      <w:tr w:rsidR="005B2EA4" w:rsidRPr="00652FFD" w14:paraId="772F68A0" w14:textId="77777777" w:rsidTr="0048774C">
        <w:tc>
          <w:tcPr>
            <w:tcW w:w="2126" w:type="dxa"/>
            <w:vMerge w:val="restart"/>
            <w:shd w:val="clear" w:color="auto" w:fill="auto"/>
            <w:tcPrChange w:id="1217" w:author="Admin" w:date="2024-02-29T14:37:00Z" w16du:dateUtc="2024-02-29T07:37:00Z">
              <w:tcPr>
                <w:tcW w:w="2126" w:type="dxa"/>
                <w:vMerge w:val="restart"/>
                <w:shd w:val="clear" w:color="auto" w:fill="auto"/>
              </w:tcPr>
            </w:tcPrChange>
          </w:tcPr>
          <w:p w14:paraId="0A5A538E" w14:textId="77777777" w:rsidR="005B2EA4" w:rsidRPr="005B2EA4" w:rsidRDefault="005B2EA4" w:rsidP="005B2EA4">
            <w:pPr>
              <w:spacing w:line="269" w:lineRule="auto"/>
              <w:jc w:val="center"/>
              <w:rPr>
                <w:b/>
                <w:sz w:val="26"/>
                <w:szCs w:val="26"/>
                <w:lang w:val="nl-NL"/>
              </w:rPr>
            </w:pPr>
            <w:r w:rsidRPr="005B2EA4">
              <w:rPr>
                <w:b/>
                <w:sz w:val="26"/>
                <w:szCs w:val="26"/>
                <w:lang w:val="nl-NL"/>
              </w:rPr>
              <w:t>32. Luật Phòng, chống khủng bố năm 2013</w:t>
            </w:r>
          </w:p>
        </w:tc>
        <w:tc>
          <w:tcPr>
            <w:tcW w:w="2269" w:type="dxa"/>
            <w:shd w:val="clear" w:color="auto" w:fill="auto"/>
            <w:tcPrChange w:id="1218" w:author="Admin" w:date="2024-02-29T14:37:00Z" w16du:dateUtc="2024-02-29T07:37:00Z">
              <w:tcPr>
                <w:tcW w:w="2269" w:type="dxa"/>
                <w:shd w:val="clear" w:color="auto" w:fill="auto"/>
              </w:tcPr>
            </w:tcPrChange>
          </w:tcPr>
          <w:p w14:paraId="46441746" w14:textId="77777777" w:rsidR="005B2EA4" w:rsidRPr="00652FFD" w:rsidRDefault="005B2EA4" w:rsidP="00BF7A31">
            <w:pPr>
              <w:pStyle w:val="NormalWeb"/>
              <w:autoSpaceDE w:val="0"/>
              <w:autoSpaceDN w:val="0"/>
              <w:spacing w:before="0" w:beforeAutospacing="0" w:after="0" w:afterAutospacing="0" w:line="269" w:lineRule="auto"/>
              <w:ind w:right="-20"/>
              <w:jc w:val="center"/>
              <w:rPr>
                <w:sz w:val="26"/>
                <w:szCs w:val="26"/>
              </w:rPr>
            </w:pPr>
            <w:r w:rsidRPr="00652FFD">
              <w:rPr>
                <w:bCs/>
                <w:sz w:val="26"/>
                <w:szCs w:val="26"/>
                <w:lang w:val="fr-FR"/>
              </w:rPr>
              <w:t xml:space="preserve">Khoản 2, Khoản 4 </w:t>
            </w:r>
            <w:r w:rsidRPr="00652FFD">
              <w:rPr>
                <w:bCs/>
                <w:sz w:val="26"/>
                <w:szCs w:val="26"/>
              </w:rPr>
              <w:t>Điều 4</w:t>
            </w:r>
          </w:p>
          <w:p w14:paraId="3D3DA41C" w14:textId="77777777" w:rsidR="005B2EA4" w:rsidRPr="00652FFD" w:rsidRDefault="005B2EA4" w:rsidP="00BF7A31">
            <w:pPr>
              <w:pStyle w:val="NormalWeb"/>
              <w:shd w:val="clear" w:color="auto" w:fill="FFFFFF"/>
              <w:spacing w:before="0" w:beforeAutospacing="0" w:after="0" w:afterAutospacing="0" w:line="269" w:lineRule="auto"/>
              <w:jc w:val="center"/>
              <w:rPr>
                <w:bCs/>
                <w:sz w:val="26"/>
                <w:szCs w:val="26"/>
                <w:lang w:val="fr-FR"/>
              </w:rPr>
            </w:pPr>
          </w:p>
        </w:tc>
        <w:tc>
          <w:tcPr>
            <w:tcW w:w="10773" w:type="dxa"/>
            <w:shd w:val="clear" w:color="auto" w:fill="auto"/>
            <w:tcPrChange w:id="1219" w:author="Admin" w:date="2024-02-29T14:37:00Z" w16du:dateUtc="2024-02-29T07:37:00Z">
              <w:tcPr>
                <w:tcW w:w="11057" w:type="dxa"/>
                <w:shd w:val="clear" w:color="auto" w:fill="auto"/>
              </w:tcPr>
            </w:tcPrChange>
          </w:tcPr>
          <w:p w14:paraId="00CD8B2F" w14:textId="77777777" w:rsidR="005B2EA4" w:rsidRPr="00652FFD" w:rsidRDefault="005B2EA4" w:rsidP="00BF7A31">
            <w:pPr>
              <w:pStyle w:val="NormalWeb"/>
              <w:autoSpaceDE w:val="0"/>
              <w:autoSpaceDN w:val="0"/>
              <w:spacing w:before="0" w:beforeAutospacing="0" w:after="0" w:afterAutospacing="0" w:line="269" w:lineRule="auto"/>
              <w:ind w:right="-20"/>
              <w:jc w:val="both"/>
              <w:rPr>
                <w:i/>
                <w:sz w:val="26"/>
                <w:szCs w:val="26"/>
              </w:rPr>
            </w:pPr>
            <w:r w:rsidRPr="00652FFD">
              <w:rPr>
                <w:i/>
                <w:sz w:val="26"/>
                <w:szCs w:val="26"/>
              </w:rPr>
              <w:t>“2. Tuân thủ Hiến pháp, pháp luật; bảo đảm độc lập, chủ quyền, thống nhất và toàn vẹn lãnh thổ của Tổ quốc, lợi ích của Nhà nước, quyền và lợi ích hợp pháp của cơ quan, tổ chức, cá nhân.</w:t>
            </w:r>
          </w:p>
          <w:p w14:paraId="686148B6" w14:textId="77777777" w:rsidR="005B2EA4" w:rsidRPr="00652FFD" w:rsidRDefault="005B2EA4" w:rsidP="00BF7A31">
            <w:pPr>
              <w:pStyle w:val="NormalWeb"/>
              <w:autoSpaceDE w:val="0"/>
              <w:autoSpaceDN w:val="0"/>
              <w:spacing w:before="0" w:beforeAutospacing="0" w:after="0" w:afterAutospacing="0" w:line="269" w:lineRule="auto"/>
              <w:ind w:right="-20"/>
              <w:jc w:val="both"/>
              <w:rPr>
                <w:sz w:val="26"/>
                <w:szCs w:val="26"/>
              </w:rPr>
            </w:pPr>
            <w:r w:rsidRPr="00652FFD">
              <w:rPr>
                <w:i/>
                <w:sz w:val="26"/>
                <w:szCs w:val="26"/>
              </w:rPr>
              <w:t>4. Bảo vệ an toàn tính mạng, sức khỏe con người, tài sản của cơ quan, tổ chức, cá nhân; hạn chế đến mức thấp nhất thiệt hại xảy ra.”</w:t>
            </w:r>
          </w:p>
        </w:tc>
      </w:tr>
      <w:tr w:rsidR="005B2EA4" w:rsidRPr="00652FFD" w14:paraId="15D5A663" w14:textId="77777777" w:rsidTr="0048774C">
        <w:tc>
          <w:tcPr>
            <w:tcW w:w="2126" w:type="dxa"/>
            <w:vMerge/>
            <w:shd w:val="clear" w:color="auto" w:fill="auto"/>
            <w:tcPrChange w:id="1220" w:author="Admin" w:date="2024-02-29T14:37:00Z" w16du:dateUtc="2024-02-29T07:37:00Z">
              <w:tcPr>
                <w:tcW w:w="2126" w:type="dxa"/>
                <w:vMerge/>
                <w:shd w:val="clear" w:color="auto" w:fill="auto"/>
              </w:tcPr>
            </w:tcPrChange>
          </w:tcPr>
          <w:p w14:paraId="70CDA6C0"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221" w:author="Admin" w:date="2024-02-29T14:37:00Z" w16du:dateUtc="2024-02-29T07:37:00Z">
              <w:tcPr>
                <w:tcW w:w="2269" w:type="dxa"/>
                <w:shd w:val="clear" w:color="auto" w:fill="auto"/>
              </w:tcPr>
            </w:tcPrChange>
          </w:tcPr>
          <w:p w14:paraId="1C8311DB" w14:textId="77777777" w:rsidR="005B2EA4" w:rsidRPr="00652FFD" w:rsidRDefault="005B2EA4" w:rsidP="00BF7A31">
            <w:pPr>
              <w:pStyle w:val="NormalWeb"/>
              <w:autoSpaceDE w:val="0"/>
              <w:autoSpaceDN w:val="0"/>
              <w:spacing w:before="0" w:beforeAutospacing="0" w:after="0" w:afterAutospacing="0" w:line="269" w:lineRule="auto"/>
              <w:ind w:right="-20"/>
              <w:jc w:val="center"/>
              <w:rPr>
                <w:bCs/>
                <w:sz w:val="26"/>
                <w:szCs w:val="26"/>
                <w:lang w:val="fr-FR"/>
              </w:rPr>
            </w:pPr>
            <w:r w:rsidRPr="00652FFD">
              <w:rPr>
                <w:bCs/>
                <w:sz w:val="26"/>
                <w:szCs w:val="26"/>
                <w:lang w:val="fr-FR"/>
              </w:rPr>
              <w:t xml:space="preserve">Khoản 5 </w:t>
            </w:r>
            <w:r w:rsidRPr="00652FFD">
              <w:rPr>
                <w:bCs/>
                <w:sz w:val="26"/>
                <w:szCs w:val="26"/>
              </w:rPr>
              <w:t>Điều 6</w:t>
            </w:r>
          </w:p>
        </w:tc>
        <w:tc>
          <w:tcPr>
            <w:tcW w:w="10773" w:type="dxa"/>
            <w:shd w:val="clear" w:color="auto" w:fill="auto"/>
            <w:tcPrChange w:id="1222" w:author="Admin" w:date="2024-02-29T14:37:00Z" w16du:dateUtc="2024-02-29T07:37:00Z">
              <w:tcPr>
                <w:tcW w:w="11057" w:type="dxa"/>
                <w:shd w:val="clear" w:color="auto" w:fill="auto"/>
              </w:tcPr>
            </w:tcPrChange>
          </w:tcPr>
          <w:p w14:paraId="6B50CD02" w14:textId="77777777" w:rsidR="005B2EA4" w:rsidRPr="00652FFD" w:rsidRDefault="005B2EA4" w:rsidP="00BF7A31">
            <w:pPr>
              <w:pStyle w:val="NormalWeb"/>
              <w:autoSpaceDE w:val="0"/>
              <w:autoSpaceDN w:val="0"/>
              <w:spacing w:before="0" w:beforeAutospacing="0" w:after="0" w:afterAutospacing="0" w:line="269" w:lineRule="auto"/>
              <w:ind w:right="-20"/>
              <w:jc w:val="both"/>
              <w:rPr>
                <w:i/>
                <w:sz w:val="26"/>
                <w:szCs w:val="26"/>
              </w:rPr>
            </w:pPr>
            <w:r w:rsidRPr="00652FFD">
              <w:rPr>
                <w:i/>
                <w:sz w:val="26"/>
                <w:szCs w:val="26"/>
              </w:rPr>
              <w:t>“5. Lợi dụng chức vụ, quyền hạn trong phòng, chống khủng bố để xâm phạm lợi ích của Nhà nước, quyền và lợi ích hợp pháp của tổ chức, cá nhân.”</w:t>
            </w:r>
          </w:p>
        </w:tc>
      </w:tr>
      <w:tr w:rsidR="005B2EA4" w:rsidRPr="00652FFD" w14:paraId="1B541A10" w14:textId="77777777" w:rsidTr="0048774C">
        <w:tc>
          <w:tcPr>
            <w:tcW w:w="2126" w:type="dxa"/>
            <w:vMerge/>
            <w:shd w:val="clear" w:color="auto" w:fill="auto"/>
            <w:tcPrChange w:id="1223" w:author="Admin" w:date="2024-02-29T14:37:00Z" w16du:dateUtc="2024-02-29T07:37:00Z">
              <w:tcPr>
                <w:tcW w:w="2126" w:type="dxa"/>
                <w:vMerge/>
                <w:shd w:val="clear" w:color="auto" w:fill="auto"/>
              </w:tcPr>
            </w:tcPrChange>
          </w:tcPr>
          <w:p w14:paraId="405CE3BB" w14:textId="77777777" w:rsidR="005B2EA4" w:rsidRPr="005B2EA4" w:rsidRDefault="005B2EA4" w:rsidP="005B2EA4">
            <w:pPr>
              <w:spacing w:line="269" w:lineRule="auto"/>
              <w:jc w:val="center"/>
              <w:rPr>
                <w:b/>
                <w:sz w:val="26"/>
                <w:szCs w:val="26"/>
                <w:lang w:val="nl-NL"/>
              </w:rPr>
            </w:pPr>
          </w:p>
        </w:tc>
        <w:tc>
          <w:tcPr>
            <w:tcW w:w="2269" w:type="dxa"/>
            <w:shd w:val="clear" w:color="auto" w:fill="auto"/>
            <w:tcPrChange w:id="1224" w:author="Admin" w:date="2024-02-29T14:37:00Z" w16du:dateUtc="2024-02-29T07:37:00Z">
              <w:tcPr>
                <w:tcW w:w="2269" w:type="dxa"/>
                <w:shd w:val="clear" w:color="auto" w:fill="auto"/>
              </w:tcPr>
            </w:tcPrChange>
          </w:tcPr>
          <w:p w14:paraId="46994683" w14:textId="77777777" w:rsidR="005B2EA4" w:rsidRPr="00652FFD" w:rsidRDefault="005B2EA4" w:rsidP="00B35853">
            <w:pPr>
              <w:pStyle w:val="NormalWeb"/>
              <w:autoSpaceDE w:val="0"/>
              <w:autoSpaceDN w:val="0"/>
              <w:spacing w:before="0" w:beforeAutospacing="0" w:after="0" w:afterAutospacing="0" w:line="269" w:lineRule="auto"/>
              <w:ind w:right="-20"/>
              <w:jc w:val="center"/>
              <w:rPr>
                <w:sz w:val="26"/>
                <w:szCs w:val="26"/>
              </w:rPr>
            </w:pPr>
            <w:r w:rsidRPr="00652FFD">
              <w:rPr>
                <w:bCs/>
                <w:sz w:val="26"/>
                <w:szCs w:val="26"/>
              </w:rPr>
              <w:t>Điều 9</w:t>
            </w:r>
          </w:p>
        </w:tc>
        <w:tc>
          <w:tcPr>
            <w:tcW w:w="10773" w:type="dxa"/>
            <w:shd w:val="clear" w:color="auto" w:fill="auto"/>
            <w:tcPrChange w:id="1225" w:author="Admin" w:date="2024-02-29T14:37:00Z" w16du:dateUtc="2024-02-29T07:37:00Z">
              <w:tcPr>
                <w:tcW w:w="11057" w:type="dxa"/>
                <w:shd w:val="clear" w:color="auto" w:fill="auto"/>
              </w:tcPr>
            </w:tcPrChange>
          </w:tcPr>
          <w:p w14:paraId="0132F7AB" w14:textId="77777777" w:rsidR="005B2EA4" w:rsidRPr="00652FFD" w:rsidRDefault="005B2EA4" w:rsidP="00BF7A31">
            <w:pPr>
              <w:pStyle w:val="NormalWeb"/>
              <w:autoSpaceDE w:val="0"/>
              <w:autoSpaceDN w:val="0"/>
              <w:spacing w:before="0" w:beforeAutospacing="0" w:after="0" w:afterAutospacing="0" w:line="269" w:lineRule="auto"/>
              <w:ind w:right="-20"/>
              <w:jc w:val="both"/>
              <w:rPr>
                <w:i/>
                <w:sz w:val="26"/>
                <w:szCs w:val="26"/>
              </w:rPr>
            </w:pPr>
            <w:r w:rsidRPr="00652FFD">
              <w:rPr>
                <w:i/>
                <w:sz w:val="26"/>
                <w:szCs w:val="26"/>
              </w:rPr>
              <w:t>“Việc điều tra, truy tố, xét xử tội phạm khủng bố, tội phạm tài trợ khủng bố được thực hiện theo quy định của Bộ luật hình sự, Bộ luật tố tụng hình sự và các quy định khác của pháp luật có liên quan.”</w:t>
            </w:r>
          </w:p>
        </w:tc>
      </w:tr>
      <w:tr w:rsidR="005B2EA4" w:rsidRPr="00652FFD" w14:paraId="4ECCFE48" w14:textId="77777777" w:rsidTr="0048774C">
        <w:tc>
          <w:tcPr>
            <w:tcW w:w="2126" w:type="dxa"/>
            <w:shd w:val="clear" w:color="auto" w:fill="auto"/>
            <w:tcPrChange w:id="1226" w:author="Admin" w:date="2024-02-29T14:37:00Z" w16du:dateUtc="2024-02-29T07:37:00Z">
              <w:tcPr>
                <w:tcW w:w="2126" w:type="dxa"/>
                <w:shd w:val="clear" w:color="auto" w:fill="auto"/>
              </w:tcPr>
            </w:tcPrChange>
          </w:tcPr>
          <w:p w14:paraId="0478A179" w14:textId="77777777" w:rsidR="005B2EA4" w:rsidRPr="005B2EA4" w:rsidRDefault="005B2EA4" w:rsidP="005B2EA4">
            <w:pPr>
              <w:spacing w:line="269" w:lineRule="auto"/>
              <w:jc w:val="center"/>
              <w:rPr>
                <w:b/>
                <w:sz w:val="26"/>
                <w:szCs w:val="26"/>
                <w:lang w:val="nl-NL"/>
              </w:rPr>
            </w:pPr>
            <w:r w:rsidRPr="005B2EA4">
              <w:rPr>
                <w:b/>
                <w:sz w:val="26"/>
                <w:szCs w:val="26"/>
                <w:lang w:val="nl-NL"/>
              </w:rPr>
              <w:t xml:space="preserve">33. Luật Phòng, </w:t>
            </w:r>
            <w:r w:rsidRPr="005B2EA4">
              <w:rPr>
                <w:b/>
                <w:sz w:val="26"/>
                <w:szCs w:val="26"/>
                <w:lang w:val="nl-NL"/>
              </w:rPr>
              <w:lastRenderedPageBreak/>
              <w:t xml:space="preserve">chống tham nhũng </w:t>
            </w:r>
            <w:r w:rsidRPr="005B2EA4">
              <w:rPr>
                <w:b/>
                <w:spacing w:val="-2"/>
                <w:sz w:val="26"/>
                <w:szCs w:val="26"/>
              </w:rPr>
              <w:t>năm 2018</w:t>
            </w:r>
          </w:p>
        </w:tc>
        <w:tc>
          <w:tcPr>
            <w:tcW w:w="2269" w:type="dxa"/>
            <w:shd w:val="clear" w:color="auto" w:fill="auto"/>
            <w:tcPrChange w:id="1227" w:author="Admin" w:date="2024-02-29T14:37:00Z" w16du:dateUtc="2024-02-29T07:37:00Z">
              <w:tcPr>
                <w:tcW w:w="2269" w:type="dxa"/>
                <w:shd w:val="clear" w:color="auto" w:fill="auto"/>
              </w:tcPr>
            </w:tcPrChange>
          </w:tcPr>
          <w:p w14:paraId="22D74CC7" w14:textId="77777777" w:rsidR="005B2EA4" w:rsidRPr="00652FFD" w:rsidRDefault="005B2EA4" w:rsidP="00B35853">
            <w:pPr>
              <w:pStyle w:val="NormalWeb"/>
              <w:spacing w:before="0" w:beforeAutospacing="0" w:after="0" w:afterAutospacing="0" w:line="269" w:lineRule="auto"/>
              <w:jc w:val="center"/>
              <w:rPr>
                <w:bCs/>
                <w:sz w:val="26"/>
                <w:szCs w:val="26"/>
              </w:rPr>
            </w:pPr>
            <w:r w:rsidRPr="00652FFD">
              <w:rPr>
                <w:spacing w:val="-2"/>
                <w:sz w:val="26"/>
                <w:szCs w:val="26"/>
              </w:rPr>
              <w:lastRenderedPageBreak/>
              <w:t>Khoản 2 Điều 8</w:t>
            </w:r>
          </w:p>
        </w:tc>
        <w:tc>
          <w:tcPr>
            <w:tcW w:w="10773" w:type="dxa"/>
            <w:shd w:val="clear" w:color="auto" w:fill="auto"/>
            <w:tcPrChange w:id="1228" w:author="Admin" w:date="2024-02-29T14:37:00Z" w16du:dateUtc="2024-02-29T07:37:00Z">
              <w:tcPr>
                <w:tcW w:w="11057" w:type="dxa"/>
                <w:shd w:val="clear" w:color="auto" w:fill="auto"/>
              </w:tcPr>
            </w:tcPrChange>
          </w:tcPr>
          <w:p w14:paraId="38A937C3"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rPr>
              <w:t xml:space="preserve">“Đe dọa, trả thù, trù dập, tiết lộ thông tin về người phản ánh, báo cáo, tố cáo, tố giác, báo tin, cung </w:t>
            </w:r>
            <w:r w:rsidRPr="00652FFD">
              <w:rPr>
                <w:i/>
                <w:sz w:val="26"/>
                <w:szCs w:val="26"/>
              </w:rPr>
              <w:lastRenderedPageBreak/>
              <w:t>cấp thông tin về hành vi tham nhũng”.</w:t>
            </w:r>
          </w:p>
        </w:tc>
      </w:tr>
      <w:tr w:rsidR="005B2EA4" w:rsidRPr="00652FFD" w14:paraId="3F3A7153" w14:textId="77777777" w:rsidTr="0048774C">
        <w:trPr>
          <w:trHeight w:val="3109"/>
          <w:trPrChange w:id="1229" w:author="Admin" w:date="2024-02-29T14:37:00Z" w16du:dateUtc="2024-02-29T07:37:00Z">
            <w:trPr>
              <w:trHeight w:val="3109"/>
            </w:trPr>
          </w:trPrChange>
        </w:trPr>
        <w:tc>
          <w:tcPr>
            <w:tcW w:w="2126" w:type="dxa"/>
            <w:shd w:val="clear" w:color="auto" w:fill="auto"/>
            <w:tcPrChange w:id="1230" w:author="Admin" w:date="2024-02-29T14:37:00Z" w16du:dateUtc="2024-02-29T07:37:00Z">
              <w:tcPr>
                <w:tcW w:w="2126" w:type="dxa"/>
                <w:shd w:val="clear" w:color="auto" w:fill="auto"/>
              </w:tcPr>
            </w:tcPrChange>
          </w:tcPr>
          <w:p w14:paraId="2943E86C" w14:textId="77777777" w:rsidR="005B2EA4" w:rsidRPr="005B2EA4" w:rsidRDefault="005B2EA4" w:rsidP="005B2EA4">
            <w:pPr>
              <w:spacing w:line="269" w:lineRule="auto"/>
              <w:jc w:val="center"/>
              <w:rPr>
                <w:b/>
                <w:sz w:val="26"/>
                <w:szCs w:val="26"/>
                <w:lang w:val="nl-NL"/>
              </w:rPr>
            </w:pPr>
            <w:r w:rsidRPr="005B2EA4">
              <w:rPr>
                <w:b/>
                <w:sz w:val="26"/>
                <w:szCs w:val="26"/>
              </w:rPr>
              <w:lastRenderedPageBreak/>
              <w:t>34. Nghị quyết số 96/2015/QH13 về tăng cường các biện pháp phòng, chống oan sai và bảo đảm bồi thường cho người bị thiệt hại trong hoạt động tố tụng hình sự</w:t>
            </w:r>
          </w:p>
        </w:tc>
        <w:tc>
          <w:tcPr>
            <w:tcW w:w="2269" w:type="dxa"/>
            <w:shd w:val="clear" w:color="auto" w:fill="auto"/>
            <w:tcPrChange w:id="1231" w:author="Admin" w:date="2024-02-29T14:37:00Z" w16du:dateUtc="2024-02-29T07:37:00Z">
              <w:tcPr>
                <w:tcW w:w="2269" w:type="dxa"/>
                <w:shd w:val="clear" w:color="auto" w:fill="auto"/>
              </w:tcPr>
            </w:tcPrChange>
          </w:tcPr>
          <w:p w14:paraId="2D385007" w14:textId="77777777" w:rsidR="005B2EA4" w:rsidRPr="00652FFD" w:rsidRDefault="005B2EA4" w:rsidP="00BF7A31">
            <w:pPr>
              <w:pStyle w:val="NormalWeb"/>
              <w:spacing w:before="0" w:beforeAutospacing="0" w:after="0" w:afterAutospacing="0" w:line="269" w:lineRule="auto"/>
              <w:jc w:val="center"/>
              <w:rPr>
                <w:spacing w:val="-2"/>
                <w:sz w:val="26"/>
                <w:szCs w:val="26"/>
              </w:rPr>
            </w:pPr>
            <w:r w:rsidRPr="00652FFD">
              <w:rPr>
                <w:bCs/>
                <w:sz w:val="26"/>
                <w:szCs w:val="26"/>
                <w:lang w:val="es-ES"/>
              </w:rPr>
              <w:t>Khoản 3 Điều 2</w:t>
            </w:r>
          </w:p>
        </w:tc>
        <w:tc>
          <w:tcPr>
            <w:tcW w:w="10773" w:type="dxa"/>
            <w:shd w:val="clear" w:color="auto" w:fill="auto"/>
            <w:tcPrChange w:id="1232" w:author="Admin" w:date="2024-02-29T14:37:00Z" w16du:dateUtc="2024-02-29T07:37:00Z">
              <w:tcPr>
                <w:tcW w:w="11057" w:type="dxa"/>
                <w:shd w:val="clear" w:color="auto" w:fill="auto"/>
              </w:tcPr>
            </w:tcPrChange>
          </w:tcPr>
          <w:p w14:paraId="6462D962" w14:textId="77777777" w:rsidR="005B2EA4" w:rsidRPr="00652FFD" w:rsidRDefault="005B2EA4" w:rsidP="00BF7A31">
            <w:pPr>
              <w:pStyle w:val="NormalWeb"/>
              <w:spacing w:before="0" w:beforeAutospacing="0" w:after="0" w:afterAutospacing="0" w:line="269" w:lineRule="auto"/>
              <w:jc w:val="both"/>
              <w:rPr>
                <w:i/>
                <w:sz w:val="26"/>
                <w:szCs w:val="26"/>
              </w:rPr>
            </w:pPr>
            <w:r w:rsidRPr="00652FFD">
              <w:rPr>
                <w:i/>
                <w:sz w:val="26"/>
                <w:szCs w:val="26"/>
                <w:lang w:val="es-ES"/>
              </w:rPr>
              <w:t>“3. Chỉ đạo Viện kiểm sát các cấp thực hiện nghiêm các quy định của pháp luật về thực hành quyền công tố gắn với hoạt động điều tra và kiểm sát hoạt động tư pháp; phối hợp chặt chẽ, kịp thời với các cơ quan có thẩm quyền điều tra trong xử lý tội phạm; bảo đảm việc khởi tố, bắt, tạm giữ, tạm giam, truy tố có căn cứ, đúng người, đúng tội, đúng pháp luật; không để xảy ra oan, sai; khắc phục tình trạng buông lỏng trách nhiệm, thống nhất một chiều với Cơ quan điều tra trong phân loại, xử lý vụ án; chấn chỉnh việc đình chỉ điều tra, đình chỉ vụ án không đúng pháp luật; tăng cường trách nhiệm công tố, tranh tụng của Kiểm sát viên tại phiên tòa xét xử vụ án hình sự; kịp thời giải quyết khiếu nại, tố cáo, nhất là đơn kêu oan, đơn tố cáo bức cung, dùng nhục hình.”</w:t>
            </w:r>
          </w:p>
        </w:tc>
      </w:tr>
    </w:tbl>
    <w:p w14:paraId="401A4622" w14:textId="77777777" w:rsidR="0080560D" w:rsidRPr="00DF050A" w:rsidRDefault="0080560D" w:rsidP="00BF7A31">
      <w:pPr>
        <w:spacing w:line="269" w:lineRule="auto"/>
        <w:ind w:firstLine="720"/>
        <w:jc w:val="both"/>
        <w:rPr>
          <w:sz w:val="28"/>
          <w:szCs w:val="28"/>
        </w:rPr>
      </w:pPr>
    </w:p>
    <w:p w14:paraId="4B015D0B" w14:textId="77777777" w:rsidR="0080560D" w:rsidRPr="00DF050A" w:rsidRDefault="0080560D" w:rsidP="00BF7A31">
      <w:pPr>
        <w:spacing w:line="269" w:lineRule="auto"/>
        <w:rPr>
          <w:sz w:val="28"/>
          <w:szCs w:val="28"/>
        </w:rPr>
      </w:pPr>
    </w:p>
    <w:p w14:paraId="0E5B4EE8" w14:textId="77777777" w:rsidR="009E0C51" w:rsidRDefault="009E0C51" w:rsidP="00BF7A31">
      <w:pPr>
        <w:spacing w:line="269" w:lineRule="auto"/>
      </w:pPr>
    </w:p>
    <w:sectPr w:rsidR="009E0C51" w:rsidSect="009F5020">
      <w:footerReference w:type="default" r:id="rId9"/>
      <w:pgSz w:w="16840" w:h="11907" w:orient="landscape" w:code="9"/>
      <w:pgMar w:top="851" w:right="851" w:bottom="851" w:left="851" w:header="720" w:footer="0" w:gutter="0"/>
      <w:cols w:space="720"/>
      <w:titlePg/>
      <w:docGrid w:linePitch="360"/>
      <w:sectPrChange w:id="1233" w:author="Admin" w:date="2024-02-29T14:37:00Z" w16du:dateUtc="2024-02-29T07:37:00Z">
        <w:sectPr w:rsidR="009E0C51" w:rsidSect="009F5020">
          <w:pgMar w:top="851" w:right="851" w:bottom="851" w:left="851" w:header="720" w:footer="72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BC7E3" w14:textId="77777777" w:rsidR="009F5020" w:rsidRDefault="009F5020">
      <w:r>
        <w:separator/>
      </w:r>
    </w:p>
  </w:endnote>
  <w:endnote w:type="continuationSeparator" w:id="0">
    <w:p w14:paraId="3071FE3B" w14:textId="77777777" w:rsidR="009F5020" w:rsidRDefault="009F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0854254"/>
      <w:docPartObj>
        <w:docPartGallery w:val="Page Numbers (Bottom of Page)"/>
        <w:docPartUnique/>
      </w:docPartObj>
    </w:sdtPr>
    <w:sdtEndPr>
      <w:rPr>
        <w:noProof/>
      </w:rPr>
    </w:sdtEndPr>
    <w:sdtContent>
      <w:p w14:paraId="7CB26596" w14:textId="77777777" w:rsidR="00381BBA" w:rsidRDefault="00381BBA">
        <w:pPr>
          <w:pStyle w:val="Footer"/>
          <w:jc w:val="center"/>
        </w:pPr>
        <w:r>
          <w:fldChar w:fldCharType="begin"/>
        </w:r>
        <w:r>
          <w:instrText xml:space="preserve"> PAGE   \* MERGEFORMAT </w:instrText>
        </w:r>
        <w:r>
          <w:fldChar w:fldCharType="separate"/>
        </w:r>
        <w:r w:rsidR="005B2EA4">
          <w:rPr>
            <w:noProof/>
          </w:rPr>
          <w:t>17</w:t>
        </w:r>
        <w:r>
          <w:rPr>
            <w:noProof/>
          </w:rPr>
          <w:fldChar w:fldCharType="end"/>
        </w:r>
      </w:p>
    </w:sdtContent>
  </w:sdt>
  <w:p w14:paraId="62F022D0" w14:textId="77777777" w:rsidR="00381BBA" w:rsidRDefault="00381BBA" w:rsidP="000A01F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BD0D0" w14:textId="77777777" w:rsidR="009F5020" w:rsidRDefault="009F5020">
      <w:r>
        <w:separator/>
      </w:r>
    </w:p>
  </w:footnote>
  <w:footnote w:type="continuationSeparator" w:id="0">
    <w:p w14:paraId="09095ACB" w14:textId="77777777" w:rsidR="009F5020" w:rsidRDefault="009F5020">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60D"/>
    <w:rsid w:val="000468D5"/>
    <w:rsid w:val="000A01FE"/>
    <w:rsid w:val="000A1D41"/>
    <w:rsid w:val="000A5A9F"/>
    <w:rsid w:val="000E7840"/>
    <w:rsid w:val="000F0838"/>
    <w:rsid w:val="0011060A"/>
    <w:rsid w:val="00116F42"/>
    <w:rsid w:val="00163E62"/>
    <w:rsid w:val="00165342"/>
    <w:rsid w:val="001F6C4A"/>
    <w:rsid w:val="002724BF"/>
    <w:rsid w:val="0029070E"/>
    <w:rsid w:val="002E42A0"/>
    <w:rsid w:val="002F0E16"/>
    <w:rsid w:val="0034103A"/>
    <w:rsid w:val="00376A41"/>
    <w:rsid w:val="00381BBA"/>
    <w:rsid w:val="00385984"/>
    <w:rsid w:val="00386C3D"/>
    <w:rsid w:val="003A50A9"/>
    <w:rsid w:val="003C7AD5"/>
    <w:rsid w:val="004271C0"/>
    <w:rsid w:val="0048774C"/>
    <w:rsid w:val="00526D2E"/>
    <w:rsid w:val="00533A38"/>
    <w:rsid w:val="00571A44"/>
    <w:rsid w:val="005942B6"/>
    <w:rsid w:val="005B2EA4"/>
    <w:rsid w:val="006037A0"/>
    <w:rsid w:val="006419F9"/>
    <w:rsid w:val="00652FFD"/>
    <w:rsid w:val="00696401"/>
    <w:rsid w:val="007852F7"/>
    <w:rsid w:val="00786B47"/>
    <w:rsid w:val="007B0A45"/>
    <w:rsid w:val="0080560D"/>
    <w:rsid w:val="008F756C"/>
    <w:rsid w:val="009068DE"/>
    <w:rsid w:val="009E0C51"/>
    <w:rsid w:val="009F5020"/>
    <w:rsid w:val="00A23E3E"/>
    <w:rsid w:val="00A9130E"/>
    <w:rsid w:val="00B33BB4"/>
    <w:rsid w:val="00B35853"/>
    <w:rsid w:val="00B5298D"/>
    <w:rsid w:val="00B55FBE"/>
    <w:rsid w:val="00B70A42"/>
    <w:rsid w:val="00BF7A31"/>
    <w:rsid w:val="00C62CEC"/>
    <w:rsid w:val="00CA3280"/>
    <w:rsid w:val="00D170C0"/>
    <w:rsid w:val="00D443D8"/>
    <w:rsid w:val="00D53F44"/>
    <w:rsid w:val="00D546E9"/>
    <w:rsid w:val="00D60D9D"/>
    <w:rsid w:val="00D77C70"/>
    <w:rsid w:val="00EA0C20"/>
    <w:rsid w:val="00EE3D27"/>
    <w:rsid w:val="00F12256"/>
    <w:rsid w:val="00F45BA4"/>
    <w:rsid w:val="00F7771F"/>
    <w:rsid w:val="00F906DB"/>
    <w:rsid w:val="00FB6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26B6F"/>
  <w15:docId w15:val="{741FA539-5F5C-4631-A69D-88836E5CC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60D"/>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qFormat/>
    <w:rsid w:val="0080560D"/>
    <w:pPr>
      <w:spacing w:before="100" w:beforeAutospacing="1" w:after="100" w:afterAutospacing="1"/>
      <w:ind w:left="720" w:hanging="432"/>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0560D"/>
    <w:rPr>
      <w:rFonts w:ascii="Times New Roman" w:eastAsia="Times New Roman" w:hAnsi="Times New Roman" w:cs="Times New Roman"/>
      <w:b/>
      <w:bCs/>
      <w:sz w:val="27"/>
      <w:szCs w:val="27"/>
    </w:rPr>
  </w:style>
  <w:style w:type="paragraph" w:styleId="NormalWeb">
    <w:name w:val="Normal (Web)"/>
    <w:aliases w:val=" Char8"/>
    <w:basedOn w:val="Normal"/>
    <w:link w:val="NormalWebChar"/>
    <w:uiPriority w:val="99"/>
    <w:unhideWhenUsed/>
    <w:rsid w:val="0080560D"/>
    <w:pPr>
      <w:spacing w:before="100" w:beforeAutospacing="1" w:after="100" w:afterAutospacing="1"/>
    </w:pPr>
  </w:style>
  <w:style w:type="paragraph" w:styleId="Footer">
    <w:name w:val="footer"/>
    <w:aliases w:val="3_G"/>
    <w:basedOn w:val="Normal"/>
    <w:link w:val="FooterChar"/>
    <w:uiPriority w:val="99"/>
    <w:unhideWhenUsed/>
    <w:rsid w:val="0080560D"/>
    <w:pPr>
      <w:tabs>
        <w:tab w:val="center" w:pos="4680"/>
        <w:tab w:val="right" w:pos="9360"/>
      </w:tabs>
      <w:spacing w:before="120" w:after="120"/>
    </w:pPr>
    <w:rPr>
      <w:rFonts w:eastAsia="Calibri"/>
      <w:sz w:val="28"/>
      <w:szCs w:val="22"/>
    </w:rPr>
  </w:style>
  <w:style w:type="character" w:customStyle="1" w:styleId="FooterChar">
    <w:name w:val="Footer Char"/>
    <w:aliases w:val="3_G Char"/>
    <w:basedOn w:val="DefaultParagraphFont"/>
    <w:link w:val="Footer"/>
    <w:uiPriority w:val="99"/>
    <w:rsid w:val="0080560D"/>
    <w:rPr>
      <w:rFonts w:ascii="Times New Roman" w:eastAsia="Calibri" w:hAnsi="Times New Roman" w:cs="Times New Roman"/>
      <w:sz w:val="28"/>
    </w:rPr>
  </w:style>
  <w:style w:type="character" w:styleId="Strong">
    <w:name w:val="Strong"/>
    <w:uiPriority w:val="99"/>
    <w:qFormat/>
    <w:rsid w:val="0080560D"/>
    <w:rPr>
      <w:b/>
      <w:bCs/>
    </w:rPr>
  </w:style>
  <w:style w:type="character" w:customStyle="1" w:styleId="NormalWebChar">
    <w:name w:val="Normal (Web) Char"/>
    <w:aliases w:val=" Char8 Char"/>
    <w:basedOn w:val="DefaultParagraphFont"/>
    <w:link w:val="NormalWeb"/>
    <w:uiPriority w:val="99"/>
    <w:rsid w:val="0080560D"/>
    <w:rPr>
      <w:rFonts w:ascii="Times New Roman" w:eastAsia="Times New Roman" w:hAnsi="Times New Roman" w:cs="Times New Roman"/>
      <w:sz w:val="24"/>
      <w:szCs w:val="24"/>
    </w:rPr>
  </w:style>
  <w:style w:type="character" w:customStyle="1" w:styleId="demuc5">
    <w:name w:val="demuc5"/>
    <w:rsid w:val="0080560D"/>
  </w:style>
  <w:style w:type="paragraph" w:styleId="BalloonText">
    <w:name w:val="Balloon Text"/>
    <w:basedOn w:val="Normal"/>
    <w:link w:val="BalloonTextChar"/>
    <w:uiPriority w:val="99"/>
    <w:semiHidden/>
    <w:unhideWhenUsed/>
    <w:rsid w:val="000A01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1FE"/>
    <w:rPr>
      <w:rFonts w:ascii="Segoe UI" w:eastAsia="Times New Roman" w:hAnsi="Segoe UI" w:cs="Segoe UI"/>
      <w:sz w:val="18"/>
      <w:szCs w:val="18"/>
    </w:rPr>
  </w:style>
  <w:style w:type="paragraph" w:styleId="Revision">
    <w:name w:val="Revision"/>
    <w:hidden/>
    <w:uiPriority w:val="99"/>
    <w:semiHidden/>
    <w:rsid w:val="0034103A"/>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96401"/>
    <w:rPr>
      <w:color w:val="0000FF"/>
      <w:u w:val="single"/>
    </w:rPr>
  </w:style>
  <w:style w:type="paragraph" w:styleId="Header">
    <w:name w:val="header"/>
    <w:basedOn w:val="Normal"/>
    <w:link w:val="HeaderChar"/>
    <w:uiPriority w:val="99"/>
    <w:unhideWhenUsed/>
    <w:rsid w:val="0048774C"/>
    <w:pPr>
      <w:tabs>
        <w:tab w:val="center" w:pos="4680"/>
        <w:tab w:val="right" w:pos="9360"/>
      </w:tabs>
    </w:pPr>
  </w:style>
  <w:style w:type="character" w:customStyle="1" w:styleId="HeaderChar">
    <w:name w:val="Header Char"/>
    <w:basedOn w:val="DefaultParagraphFont"/>
    <w:link w:val="Header"/>
    <w:uiPriority w:val="99"/>
    <w:rsid w:val="0048774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3050">
      <w:bodyDiv w:val="1"/>
      <w:marLeft w:val="0"/>
      <w:marRight w:val="0"/>
      <w:marTop w:val="0"/>
      <w:marBottom w:val="0"/>
      <w:divBdr>
        <w:top w:val="none" w:sz="0" w:space="0" w:color="auto"/>
        <w:left w:val="none" w:sz="0" w:space="0" w:color="auto"/>
        <w:bottom w:val="none" w:sz="0" w:space="0" w:color="auto"/>
        <w:right w:val="none" w:sz="0" w:space="0" w:color="auto"/>
      </w:divBdr>
    </w:div>
    <w:div w:id="16473342">
      <w:bodyDiv w:val="1"/>
      <w:marLeft w:val="0"/>
      <w:marRight w:val="0"/>
      <w:marTop w:val="0"/>
      <w:marBottom w:val="0"/>
      <w:divBdr>
        <w:top w:val="none" w:sz="0" w:space="0" w:color="auto"/>
        <w:left w:val="none" w:sz="0" w:space="0" w:color="auto"/>
        <w:bottom w:val="none" w:sz="0" w:space="0" w:color="auto"/>
        <w:right w:val="none" w:sz="0" w:space="0" w:color="auto"/>
      </w:divBdr>
    </w:div>
    <w:div w:id="102387125">
      <w:bodyDiv w:val="1"/>
      <w:marLeft w:val="0"/>
      <w:marRight w:val="0"/>
      <w:marTop w:val="0"/>
      <w:marBottom w:val="0"/>
      <w:divBdr>
        <w:top w:val="none" w:sz="0" w:space="0" w:color="auto"/>
        <w:left w:val="none" w:sz="0" w:space="0" w:color="auto"/>
        <w:bottom w:val="none" w:sz="0" w:space="0" w:color="auto"/>
        <w:right w:val="none" w:sz="0" w:space="0" w:color="auto"/>
      </w:divBdr>
    </w:div>
    <w:div w:id="169833866">
      <w:bodyDiv w:val="1"/>
      <w:marLeft w:val="0"/>
      <w:marRight w:val="0"/>
      <w:marTop w:val="0"/>
      <w:marBottom w:val="0"/>
      <w:divBdr>
        <w:top w:val="none" w:sz="0" w:space="0" w:color="auto"/>
        <w:left w:val="none" w:sz="0" w:space="0" w:color="auto"/>
        <w:bottom w:val="none" w:sz="0" w:space="0" w:color="auto"/>
        <w:right w:val="none" w:sz="0" w:space="0" w:color="auto"/>
      </w:divBdr>
    </w:div>
    <w:div w:id="175729827">
      <w:bodyDiv w:val="1"/>
      <w:marLeft w:val="0"/>
      <w:marRight w:val="0"/>
      <w:marTop w:val="0"/>
      <w:marBottom w:val="0"/>
      <w:divBdr>
        <w:top w:val="none" w:sz="0" w:space="0" w:color="auto"/>
        <w:left w:val="none" w:sz="0" w:space="0" w:color="auto"/>
        <w:bottom w:val="none" w:sz="0" w:space="0" w:color="auto"/>
        <w:right w:val="none" w:sz="0" w:space="0" w:color="auto"/>
      </w:divBdr>
    </w:div>
    <w:div w:id="634412762">
      <w:bodyDiv w:val="1"/>
      <w:marLeft w:val="0"/>
      <w:marRight w:val="0"/>
      <w:marTop w:val="0"/>
      <w:marBottom w:val="0"/>
      <w:divBdr>
        <w:top w:val="none" w:sz="0" w:space="0" w:color="auto"/>
        <w:left w:val="none" w:sz="0" w:space="0" w:color="auto"/>
        <w:bottom w:val="none" w:sz="0" w:space="0" w:color="auto"/>
        <w:right w:val="none" w:sz="0" w:space="0" w:color="auto"/>
      </w:divBdr>
    </w:div>
    <w:div w:id="725643781">
      <w:bodyDiv w:val="1"/>
      <w:marLeft w:val="0"/>
      <w:marRight w:val="0"/>
      <w:marTop w:val="0"/>
      <w:marBottom w:val="0"/>
      <w:divBdr>
        <w:top w:val="none" w:sz="0" w:space="0" w:color="auto"/>
        <w:left w:val="none" w:sz="0" w:space="0" w:color="auto"/>
        <w:bottom w:val="none" w:sz="0" w:space="0" w:color="auto"/>
        <w:right w:val="none" w:sz="0" w:space="0" w:color="auto"/>
      </w:divBdr>
    </w:div>
    <w:div w:id="827674745">
      <w:bodyDiv w:val="1"/>
      <w:marLeft w:val="0"/>
      <w:marRight w:val="0"/>
      <w:marTop w:val="0"/>
      <w:marBottom w:val="0"/>
      <w:divBdr>
        <w:top w:val="none" w:sz="0" w:space="0" w:color="auto"/>
        <w:left w:val="none" w:sz="0" w:space="0" w:color="auto"/>
        <w:bottom w:val="none" w:sz="0" w:space="0" w:color="auto"/>
        <w:right w:val="none" w:sz="0" w:space="0" w:color="auto"/>
      </w:divBdr>
    </w:div>
    <w:div w:id="972826016">
      <w:bodyDiv w:val="1"/>
      <w:marLeft w:val="0"/>
      <w:marRight w:val="0"/>
      <w:marTop w:val="0"/>
      <w:marBottom w:val="0"/>
      <w:divBdr>
        <w:top w:val="none" w:sz="0" w:space="0" w:color="auto"/>
        <w:left w:val="none" w:sz="0" w:space="0" w:color="auto"/>
        <w:bottom w:val="none" w:sz="0" w:space="0" w:color="auto"/>
        <w:right w:val="none" w:sz="0" w:space="0" w:color="auto"/>
      </w:divBdr>
    </w:div>
    <w:div w:id="1047796048">
      <w:bodyDiv w:val="1"/>
      <w:marLeft w:val="0"/>
      <w:marRight w:val="0"/>
      <w:marTop w:val="0"/>
      <w:marBottom w:val="0"/>
      <w:divBdr>
        <w:top w:val="none" w:sz="0" w:space="0" w:color="auto"/>
        <w:left w:val="none" w:sz="0" w:space="0" w:color="auto"/>
        <w:bottom w:val="none" w:sz="0" w:space="0" w:color="auto"/>
        <w:right w:val="none" w:sz="0" w:space="0" w:color="auto"/>
      </w:divBdr>
    </w:div>
    <w:div w:id="1167987593">
      <w:bodyDiv w:val="1"/>
      <w:marLeft w:val="0"/>
      <w:marRight w:val="0"/>
      <w:marTop w:val="0"/>
      <w:marBottom w:val="0"/>
      <w:divBdr>
        <w:top w:val="none" w:sz="0" w:space="0" w:color="auto"/>
        <w:left w:val="none" w:sz="0" w:space="0" w:color="auto"/>
        <w:bottom w:val="none" w:sz="0" w:space="0" w:color="auto"/>
        <w:right w:val="none" w:sz="0" w:space="0" w:color="auto"/>
      </w:divBdr>
    </w:div>
    <w:div w:id="1203637036">
      <w:bodyDiv w:val="1"/>
      <w:marLeft w:val="0"/>
      <w:marRight w:val="0"/>
      <w:marTop w:val="0"/>
      <w:marBottom w:val="0"/>
      <w:divBdr>
        <w:top w:val="none" w:sz="0" w:space="0" w:color="auto"/>
        <w:left w:val="none" w:sz="0" w:space="0" w:color="auto"/>
        <w:bottom w:val="none" w:sz="0" w:space="0" w:color="auto"/>
        <w:right w:val="none" w:sz="0" w:space="0" w:color="auto"/>
      </w:divBdr>
    </w:div>
    <w:div w:id="1437821188">
      <w:bodyDiv w:val="1"/>
      <w:marLeft w:val="0"/>
      <w:marRight w:val="0"/>
      <w:marTop w:val="0"/>
      <w:marBottom w:val="0"/>
      <w:divBdr>
        <w:top w:val="none" w:sz="0" w:space="0" w:color="auto"/>
        <w:left w:val="none" w:sz="0" w:space="0" w:color="auto"/>
        <w:bottom w:val="none" w:sz="0" w:space="0" w:color="auto"/>
        <w:right w:val="none" w:sz="0" w:space="0" w:color="auto"/>
      </w:divBdr>
    </w:div>
    <w:div w:id="1589920556">
      <w:bodyDiv w:val="1"/>
      <w:marLeft w:val="0"/>
      <w:marRight w:val="0"/>
      <w:marTop w:val="0"/>
      <w:marBottom w:val="0"/>
      <w:divBdr>
        <w:top w:val="none" w:sz="0" w:space="0" w:color="auto"/>
        <w:left w:val="none" w:sz="0" w:space="0" w:color="auto"/>
        <w:bottom w:val="none" w:sz="0" w:space="0" w:color="auto"/>
        <w:right w:val="none" w:sz="0" w:space="0" w:color="auto"/>
      </w:divBdr>
    </w:div>
    <w:div w:id="1609003721">
      <w:bodyDiv w:val="1"/>
      <w:marLeft w:val="0"/>
      <w:marRight w:val="0"/>
      <w:marTop w:val="0"/>
      <w:marBottom w:val="0"/>
      <w:divBdr>
        <w:top w:val="none" w:sz="0" w:space="0" w:color="auto"/>
        <w:left w:val="none" w:sz="0" w:space="0" w:color="auto"/>
        <w:bottom w:val="none" w:sz="0" w:space="0" w:color="auto"/>
        <w:right w:val="none" w:sz="0" w:space="0" w:color="auto"/>
      </w:divBdr>
    </w:div>
    <w:div w:id="1615359502">
      <w:bodyDiv w:val="1"/>
      <w:marLeft w:val="0"/>
      <w:marRight w:val="0"/>
      <w:marTop w:val="0"/>
      <w:marBottom w:val="0"/>
      <w:divBdr>
        <w:top w:val="none" w:sz="0" w:space="0" w:color="auto"/>
        <w:left w:val="none" w:sz="0" w:space="0" w:color="auto"/>
        <w:bottom w:val="none" w:sz="0" w:space="0" w:color="auto"/>
        <w:right w:val="none" w:sz="0" w:space="0" w:color="auto"/>
      </w:divBdr>
    </w:div>
    <w:div w:id="1719164780">
      <w:bodyDiv w:val="1"/>
      <w:marLeft w:val="0"/>
      <w:marRight w:val="0"/>
      <w:marTop w:val="0"/>
      <w:marBottom w:val="0"/>
      <w:divBdr>
        <w:top w:val="none" w:sz="0" w:space="0" w:color="auto"/>
        <w:left w:val="none" w:sz="0" w:space="0" w:color="auto"/>
        <w:bottom w:val="none" w:sz="0" w:space="0" w:color="auto"/>
        <w:right w:val="none" w:sz="0" w:space="0" w:color="auto"/>
      </w:divBdr>
    </w:div>
    <w:div w:id="1899046302">
      <w:bodyDiv w:val="1"/>
      <w:marLeft w:val="0"/>
      <w:marRight w:val="0"/>
      <w:marTop w:val="0"/>
      <w:marBottom w:val="0"/>
      <w:divBdr>
        <w:top w:val="none" w:sz="0" w:space="0" w:color="auto"/>
        <w:left w:val="none" w:sz="0" w:space="0" w:color="auto"/>
        <w:bottom w:val="none" w:sz="0" w:space="0" w:color="auto"/>
        <w:right w:val="none" w:sz="0" w:space="0" w:color="auto"/>
      </w:divBdr>
    </w:div>
    <w:div w:id="193889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02574E-AF33-4A67-8BFF-3F428562EE65}">
  <ds:schemaRefs>
    <ds:schemaRef ds:uri="http://schemas.microsoft.com/sharepoint/v3/contenttype/forms"/>
  </ds:schemaRefs>
</ds:datastoreItem>
</file>

<file path=customXml/itemProps2.xml><?xml version="1.0" encoding="utf-8"?>
<ds:datastoreItem xmlns:ds="http://schemas.openxmlformats.org/officeDocument/2006/customXml" ds:itemID="{FC23E729-AA48-4C03-A266-96C9FEFF76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241573-0469-4B24-8968-FD183D9AF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19</Pages>
  <Words>7490</Words>
  <Characters>42696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50086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29</cp:revision>
  <dcterms:created xsi:type="dcterms:W3CDTF">2019-07-23T09:10:00Z</dcterms:created>
  <dcterms:modified xsi:type="dcterms:W3CDTF">2024-02-29T07:40:00Z</dcterms:modified>
</cp:coreProperties>
</file>